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commentRangeStart w:id="2"/>
            <w:r w:rsidR="0093492E" w:rsidRPr="00F55AD7">
              <w:t>G</w:t>
            </w:r>
            <w:r w:rsidR="00722236" w:rsidRPr="00F55AD7">
              <w:t>uideline</w:t>
            </w:r>
            <w:commentRangeEnd w:id="2"/>
            <w:r w:rsidR="006C7A23">
              <w:rPr>
                <w:rStyle w:val="Verwijzingopmerking"/>
                <w:b w:val="0"/>
                <w:caps w:val="0"/>
                <w:color w:val="auto"/>
              </w:rPr>
              <w:commentReference w:id="2"/>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58728F3C" w:rsidR="00776004" w:rsidRPr="00F55AD7" w:rsidRDefault="00493A0D" w:rsidP="00827301">
      <w:pPr>
        <w:pStyle w:val="Documentname"/>
      </w:pPr>
      <w:commentRangeStart w:id="3"/>
      <w:commentRangeStart w:id="4"/>
      <w:r>
        <w:t>Cyber security specifics in IALA domain</w:t>
      </w:r>
      <w:r w:rsidR="009224FA">
        <w:t>s</w:t>
      </w:r>
      <w:commentRangeEnd w:id="3"/>
      <w:r w:rsidR="00692325">
        <w:rPr>
          <w:rStyle w:val="Verwijzingopmerking"/>
          <w:caps w:val="0"/>
          <w:color w:val="auto"/>
        </w:rPr>
        <w:commentReference w:id="3"/>
      </w:r>
      <w:commentRangeEnd w:id="4"/>
      <w:r w:rsidR="009224FA">
        <w:rPr>
          <w:rStyle w:val="Verwijzingopmerking"/>
          <w:caps w:val="0"/>
          <w:color w:val="auto"/>
        </w:rPr>
        <w:commentReference w:id="4"/>
      </w:r>
    </w:p>
    <w:p w14:paraId="7CEE011C" w14:textId="77777777" w:rsidR="00CF49CC" w:rsidRPr="00D740A5" w:rsidRDefault="00CF49CC" w:rsidP="003D2A7A"/>
    <w:p w14:paraId="51AD7D2A" w14:textId="77777777" w:rsidR="004E0BBB" w:rsidRPr="00F55AD7" w:rsidRDefault="004E0BBB" w:rsidP="003D2A7A"/>
    <w:p w14:paraId="07A7A6FA" w14:textId="77777777" w:rsidR="004E0BBB" w:rsidRPr="00F55AD7" w:rsidRDefault="004E0BBB" w:rsidP="003D2A7A"/>
    <w:p w14:paraId="45BD7BD1" w14:textId="77777777" w:rsidR="004E0BBB" w:rsidRPr="00F55AD7" w:rsidRDefault="004E0BBB" w:rsidP="003D2A7A"/>
    <w:p w14:paraId="1143E735" w14:textId="77777777" w:rsidR="004E0BBB" w:rsidRPr="00F55AD7" w:rsidRDefault="004E0BBB" w:rsidP="003D2A7A"/>
    <w:p w14:paraId="75098D67" w14:textId="77777777" w:rsidR="004E0BBB" w:rsidRPr="00F55AD7" w:rsidRDefault="004E0BBB" w:rsidP="003D2A7A"/>
    <w:p w14:paraId="0A82AE9E" w14:textId="77777777" w:rsidR="004E0BBB" w:rsidRDefault="004E0BBB" w:rsidP="003D2A7A"/>
    <w:p w14:paraId="5271A329" w14:textId="77777777" w:rsidR="00A87080" w:rsidRDefault="00A87080" w:rsidP="003D2A7A"/>
    <w:p w14:paraId="6C8D4BD6" w14:textId="77777777" w:rsidR="00A87080" w:rsidRDefault="00A87080" w:rsidP="003D2A7A"/>
    <w:p w14:paraId="03A338D2" w14:textId="77777777" w:rsidR="00A87080" w:rsidRDefault="00593EFC" w:rsidP="00593EFC">
      <w:pPr>
        <w:tabs>
          <w:tab w:val="left" w:pos="6240"/>
        </w:tabs>
      </w:pPr>
      <w:r>
        <w:tab/>
      </w:r>
    </w:p>
    <w:p w14:paraId="27C78F4E" w14:textId="77777777" w:rsidR="00A87080" w:rsidRDefault="00A87080" w:rsidP="003D2A7A"/>
    <w:p w14:paraId="2DD173F6" w14:textId="77777777" w:rsidR="00A87080" w:rsidRDefault="00A87080" w:rsidP="003D2A7A"/>
    <w:p w14:paraId="575A68ED" w14:textId="77777777" w:rsidR="00A87080" w:rsidRDefault="00A87080" w:rsidP="003D2A7A"/>
    <w:p w14:paraId="42782DA8" w14:textId="77777777" w:rsidR="00A87080" w:rsidRDefault="00A87080" w:rsidP="003D2A7A"/>
    <w:p w14:paraId="177C4C8B" w14:textId="77777777" w:rsidR="00A87080" w:rsidRDefault="00A87080" w:rsidP="003D2A7A"/>
    <w:p w14:paraId="1691210D" w14:textId="77777777" w:rsidR="00A87080" w:rsidRDefault="00A87080" w:rsidP="003D2A7A"/>
    <w:p w14:paraId="58ADBE2C" w14:textId="77777777" w:rsidR="00A87080" w:rsidRDefault="00A87080" w:rsidP="003D2A7A"/>
    <w:p w14:paraId="1C657EA5" w14:textId="77777777" w:rsidR="00A87080" w:rsidRPr="00F55AD7" w:rsidRDefault="00A87080" w:rsidP="003D2A7A"/>
    <w:p w14:paraId="7CB83F8D" w14:textId="77777777" w:rsidR="004E0BBB" w:rsidRPr="00F55AD7" w:rsidRDefault="004E0BBB" w:rsidP="003D2A7A"/>
    <w:p w14:paraId="436B0C98" w14:textId="77777777" w:rsidR="004E0BBB" w:rsidRPr="00F55AD7" w:rsidRDefault="004E0BBB" w:rsidP="003D2A7A"/>
    <w:p w14:paraId="7CCEED2B" w14:textId="77777777" w:rsidR="000E0EC6" w:rsidRDefault="000E0EC6"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r w:rsidRPr="00493A0D">
        <w:rPr>
          <w:highlight w:val="yellow"/>
        </w:rPr>
        <w:t>x.x</w:t>
      </w:r>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F55AD7" w:rsidRDefault="00F404B9" w:rsidP="00F404B9">
      <w:pPr>
        <w:pStyle w:val="MRN"/>
        <w:sectPr w:rsidR="000E0EC6" w:rsidRPr="00F55AD7" w:rsidSect="00F85647">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5" w:left="1276" w:header="567" w:footer="758" w:gutter="0"/>
          <w:cols w:space="708"/>
          <w:docGrid w:linePitch="360"/>
        </w:sectPr>
      </w:pPr>
      <w:r w:rsidRPr="00493A0D">
        <w:rPr>
          <w:highlight w:val="yellow"/>
        </w:rPr>
        <w:t>urn:mrn:iala:pub:gnnnn</w:t>
      </w:r>
    </w:p>
    <w:p w14:paraId="7310507B" w14:textId="77777777" w:rsidR="00914E26" w:rsidRPr="00F55AD7" w:rsidRDefault="00914E26" w:rsidP="00914E26">
      <w:pPr>
        <w:pStyle w:val="Platte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CB7D0F" w:rsidRDefault="00494A96" w:rsidP="00CB7D0F">
            <w:pPr>
              <w:pStyle w:val="Tabletext"/>
            </w:pPr>
            <w:r>
              <w:t>March 2022</w:t>
            </w:r>
          </w:p>
        </w:tc>
        <w:tc>
          <w:tcPr>
            <w:tcW w:w="6025" w:type="dxa"/>
            <w:vAlign w:val="center"/>
          </w:tcPr>
          <w:p w14:paraId="3C8DE6B2" w14:textId="77777777" w:rsidR="00914E26" w:rsidRPr="00CB7D0F" w:rsidRDefault="009A651C" w:rsidP="00CB7D0F">
            <w:pPr>
              <w:pStyle w:val="Tabletext"/>
            </w:pPr>
            <w:r>
              <w:t>First draft – joint task group on cybersecurity (ARM15 TG1.2.6)</w:t>
            </w:r>
          </w:p>
        </w:tc>
        <w:tc>
          <w:tcPr>
            <w:tcW w:w="2552" w:type="dxa"/>
            <w:vAlign w:val="center"/>
          </w:tcPr>
          <w:p w14:paraId="2AD80F1C" w14:textId="647737DD" w:rsidR="00914E26" w:rsidRPr="00CB7D0F" w:rsidRDefault="009A4E91" w:rsidP="00CB7D0F">
            <w:pPr>
              <w:pStyle w:val="Tabletext"/>
            </w:pPr>
            <w:ins w:id="13" w:author="Ebben, Martijn" w:date="2023-09-25T15:05:00Z">
              <w:r>
                <w:t>n/a</w:t>
              </w:r>
            </w:ins>
          </w:p>
        </w:tc>
      </w:tr>
      <w:tr w:rsidR="005E4659" w:rsidRPr="00F55AD7" w14:paraId="0A60DB2C" w14:textId="77777777" w:rsidTr="00F404B9">
        <w:trPr>
          <w:trHeight w:val="851"/>
        </w:trPr>
        <w:tc>
          <w:tcPr>
            <w:tcW w:w="1908" w:type="dxa"/>
            <w:vAlign w:val="center"/>
          </w:tcPr>
          <w:p w14:paraId="4E111B08" w14:textId="2DFA5C8A" w:rsidR="00914E26" w:rsidRPr="00CB7D0F" w:rsidRDefault="00DD1D5F" w:rsidP="00CB7D0F">
            <w:pPr>
              <w:pStyle w:val="Tabletext"/>
            </w:pPr>
            <w:ins w:id="14" w:author="Martijn Ebben" w:date="2022-10-25T13:37:00Z">
              <w:r>
                <w:t>October 2022</w:t>
              </w:r>
            </w:ins>
          </w:p>
        </w:tc>
        <w:tc>
          <w:tcPr>
            <w:tcW w:w="6025" w:type="dxa"/>
            <w:vAlign w:val="center"/>
          </w:tcPr>
          <w:p w14:paraId="3D4EA560" w14:textId="77777777" w:rsidR="00914E26" w:rsidRDefault="00DD1D5F" w:rsidP="00CB7D0F">
            <w:pPr>
              <w:pStyle w:val="Tabletext"/>
              <w:rPr>
                <w:ins w:id="15" w:author="Martijn Ebben" w:date="2022-10-25T13:37:00Z"/>
              </w:rPr>
            </w:pPr>
            <w:ins w:id="16" w:author="Martijn Ebben" w:date="2022-10-25T13:37:00Z">
              <w:r>
                <w:t>Included input from ENG</w:t>
              </w:r>
            </w:ins>
          </w:p>
          <w:p w14:paraId="0146DB86" w14:textId="4D6DE064" w:rsidR="00DD1D5F" w:rsidRPr="00CB7D0F" w:rsidRDefault="00DD1D5F" w:rsidP="00CB7D0F">
            <w:pPr>
              <w:pStyle w:val="Tabletext"/>
            </w:pPr>
            <w:ins w:id="17" w:author="Martijn Ebben" w:date="2022-10-25T13:37:00Z">
              <w:r>
                <w:t xml:space="preserve">Amended on VTS-specific </w:t>
              </w:r>
            </w:ins>
            <w:ins w:id="18" w:author="Martijn Ebben" w:date="2022-10-25T13:38:00Z">
              <w:r>
                <w:t>c</w:t>
              </w:r>
            </w:ins>
            <w:ins w:id="19" w:author="Martijn Ebben" w:date="2022-10-25T13:37:00Z">
              <w:r>
                <w:t>yber risks</w:t>
              </w:r>
            </w:ins>
          </w:p>
        </w:tc>
        <w:tc>
          <w:tcPr>
            <w:tcW w:w="2552" w:type="dxa"/>
            <w:vAlign w:val="center"/>
          </w:tcPr>
          <w:p w14:paraId="16606073" w14:textId="56FA35F3" w:rsidR="00914E26" w:rsidRPr="00CB7D0F" w:rsidRDefault="009A4E91" w:rsidP="00CB7D0F">
            <w:pPr>
              <w:pStyle w:val="Tabletext"/>
            </w:pPr>
            <w:ins w:id="20" w:author="Ebben, Martijn" w:date="2023-09-25T15:06:00Z">
              <w:r>
                <w:t>n/a</w:t>
              </w:r>
            </w:ins>
          </w:p>
        </w:tc>
      </w:tr>
      <w:tr w:rsidR="005E4659" w:rsidRPr="00F55AD7" w14:paraId="058714A1" w14:textId="77777777" w:rsidTr="00F404B9">
        <w:trPr>
          <w:trHeight w:val="851"/>
        </w:trPr>
        <w:tc>
          <w:tcPr>
            <w:tcW w:w="1908" w:type="dxa"/>
            <w:vAlign w:val="center"/>
          </w:tcPr>
          <w:p w14:paraId="40C4D939" w14:textId="222F0D8B" w:rsidR="00914E26" w:rsidRPr="00CB7D0F" w:rsidRDefault="009A4E91" w:rsidP="00CB7D0F">
            <w:pPr>
              <w:pStyle w:val="Tabletext"/>
            </w:pPr>
            <w:ins w:id="21" w:author="Ebben, Martijn" w:date="2023-09-25T15:04:00Z">
              <w:r>
                <w:t>September 2023</w:t>
              </w:r>
            </w:ins>
          </w:p>
        </w:tc>
        <w:tc>
          <w:tcPr>
            <w:tcW w:w="6025" w:type="dxa"/>
            <w:vAlign w:val="center"/>
          </w:tcPr>
          <w:p w14:paraId="5ACE44AC" w14:textId="4CB42BC9" w:rsidR="00914E26" w:rsidRPr="00CB7D0F" w:rsidRDefault="009A4E91" w:rsidP="00CB7D0F">
            <w:pPr>
              <w:pStyle w:val="Tabletext"/>
            </w:pPr>
            <w:ins w:id="22" w:author="Ebben, Martijn" w:date="2023-09-25T15:04:00Z">
              <w:r>
                <w:t>Amendments and corrections on VTS-specific cyber risks</w:t>
              </w:r>
            </w:ins>
          </w:p>
        </w:tc>
        <w:tc>
          <w:tcPr>
            <w:tcW w:w="2552" w:type="dxa"/>
            <w:vAlign w:val="center"/>
          </w:tcPr>
          <w:p w14:paraId="362D5E4A" w14:textId="33887C4A" w:rsidR="00914E26" w:rsidRPr="00CB7D0F" w:rsidRDefault="004C27F8" w:rsidP="00CB7D0F">
            <w:pPr>
              <w:pStyle w:val="Tabletext"/>
            </w:pPr>
            <w:ins w:id="23" w:author="Ebben, Martijn" w:date="2023-09-26T13:44:00Z">
              <w:r>
                <w:t>VTS54 silent approval on chapter 6</w:t>
              </w:r>
            </w:ins>
          </w:p>
        </w:tc>
      </w:tr>
      <w:tr w:rsidR="005E4659" w:rsidRPr="00F55AD7" w14:paraId="4FCABC67" w14:textId="77777777" w:rsidTr="00F404B9">
        <w:trPr>
          <w:trHeight w:val="851"/>
        </w:trPr>
        <w:tc>
          <w:tcPr>
            <w:tcW w:w="1908" w:type="dxa"/>
            <w:vAlign w:val="center"/>
          </w:tcPr>
          <w:p w14:paraId="2A2F0C80" w14:textId="794CD6A9" w:rsidR="00914E26" w:rsidRPr="00CB7D0F" w:rsidRDefault="009A4E91" w:rsidP="00CB7D0F">
            <w:pPr>
              <w:pStyle w:val="Tabletext"/>
            </w:pPr>
            <w:ins w:id="24" w:author="Ebben, Martijn" w:date="2023-09-25T15:04:00Z">
              <w:r>
                <w:t>Sept</w:t>
              </w:r>
            </w:ins>
            <w:ins w:id="25" w:author="Ebben, Martijn" w:date="2023-09-25T15:05:00Z">
              <w:r>
                <w:t>ember 2023</w:t>
              </w:r>
            </w:ins>
          </w:p>
        </w:tc>
        <w:tc>
          <w:tcPr>
            <w:tcW w:w="6025" w:type="dxa"/>
            <w:vAlign w:val="center"/>
          </w:tcPr>
          <w:p w14:paraId="1D6E2444" w14:textId="504EC339" w:rsidR="00E80D91" w:rsidRDefault="009A4E91" w:rsidP="00DB7AE7">
            <w:pPr>
              <w:pStyle w:val="Tabletext"/>
              <w:rPr>
                <w:ins w:id="26" w:author="Ebben, Martijn" w:date="2023-09-25T15:05:00Z"/>
              </w:rPr>
            </w:pPr>
            <w:ins w:id="27" w:author="Ebben, Martijn" w:date="2023-09-25T15:05:00Z">
              <w:r>
                <w:t>Corrections following VTS54 silent approval</w:t>
              </w:r>
            </w:ins>
          </w:p>
          <w:p w14:paraId="69FF6430" w14:textId="7ED498B9" w:rsidR="009A4E91" w:rsidRPr="00CB7D0F" w:rsidRDefault="009A4E91" w:rsidP="00CB7D0F">
            <w:pPr>
              <w:pStyle w:val="Tabletext"/>
            </w:pPr>
            <w:ins w:id="28" w:author="Ebben, Martijn" w:date="2023-09-25T15:05:00Z">
              <w:r>
                <w:t xml:space="preserve">Amendments and corrections </w:t>
              </w:r>
            </w:ins>
            <w:ins w:id="29" w:author="Ebben, Martijn" w:date="2023-09-26T12:28:00Z">
              <w:r w:rsidR="00DB7AE7">
                <w:t>from DTEC1</w:t>
              </w:r>
            </w:ins>
          </w:p>
        </w:tc>
        <w:tc>
          <w:tcPr>
            <w:tcW w:w="2552" w:type="dxa"/>
            <w:vAlign w:val="center"/>
          </w:tcPr>
          <w:p w14:paraId="05B36F8A" w14:textId="7061FCF7" w:rsidR="00914E26" w:rsidRPr="00CB7D0F" w:rsidRDefault="00F553C2" w:rsidP="00CB7D0F">
            <w:pPr>
              <w:pStyle w:val="Tabletext"/>
            </w:pPr>
            <w:ins w:id="30" w:author="Ebben, Martijn" w:date="2023-09-26T13:44:00Z">
              <w:r w:rsidRPr="00F80FAA">
                <w:rPr>
                  <w:highlight w:val="yellow"/>
                </w:rPr>
                <w:t>DTEC1 silent approval</w:t>
              </w:r>
            </w:ins>
            <w:ins w:id="31" w:author="Ebben, Martijn" w:date="2023-09-26T13:45:00Z">
              <w:r w:rsidRPr="00F80FAA">
                <w:rPr>
                  <w:highlight w:val="yellow"/>
                </w:rPr>
                <w:t xml:space="preserve"> on chapters 4 and 5</w:t>
              </w:r>
            </w:ins>
          </w:p>
        </w:tc>
      </w:tr>
      <w:tr w:rsidR="005E4659" w:rsidRPr="00F55AD7" w14:paraId="06540470" w14:textId="77777777" w:rsidTr="00F404B9">
        <w:trPr>
          <w:trHeight w:val="851"/>
        </w:trPr>
        <w:tc>
          <w:tcPr>
            <w:tcW w:w="1908" w:type="dxa"/>
            <w:vAlign w:val="center"/>
          </w:tcPr>
          <w:p w14:paraId="2FAA88E5" w14:textId="32A148BA" w:rsidR="00914E26" w:rsidRPr="00CB7D0F" w:rsidRDefault="00914E26" w:rsidP="00CB7D0F">
            <w:pPr>
              <w:pStyle w:val="Tabletext"/>
            </w:pPr>
          </w:p>
        </w:tc>
        <w:tc>
          <w:tcPr>
            <w:tcW w:w="6025" w:type="dxa"/>
            <w:vAlign w:val="center"/>
          </w:tcPr>
          <w:p w14:paraId="3C528BFD" w14:textId="5CF90580" w:rsidR="00914E26" w:rsidRPr="00CB7D0F" w:rsidRDefault="00914E26" w:rsidP="00CB7D0F">
            <w:pPr>
              <w:pStyle w:val="Tabletext"/>
            </w:pPr>
          </w:p>
        </w:tc>
        <w:tc>
          <w:tcPr>
            <w:tcW w:w="2552" w:type="dxa"/>
            <w:vAlign w:val="center"/>
          </w:tcPr>
          <w:p w14:paraId="45D137BC" w14:textId="77777777" w:rsidR="00914E26" w:rsidRPr="00CB7D0F" w:rsidRDefault="00914E26" w:rsidP="00CB7D0F">
            <w:pPr>
              <w:pStyle w:val="Tabletext"/>
            </w:pPr>
          </w:p>
        </w:tc>
      </w:tr>
      <w:tr w:rsidR="005E4659" w:rsidRPr="00F55AD7" w14:paraId="38E35582" w14:textId="77777777" w:rsidTr="00F404B9">
        <w:trPr>
          <w:trHeight w:val="851"/>
        </w:trPr>
        <w:tc>
          <w:tcPr>
            <w:tcW w:w="1908" w:type="dxa"/>
            <w:vAlign w:val="center"/>
          </w:tcPr>
          <w:p w14:paraId="603AE7B2" w14:textId="77777777" w:rsidR="00914E26" w:rsidRPr="00CB7D0F" w:rsidRDefault="00914E26" w:rsidP="00CB7D0F">
            <w:pPr>
              <w:pStyle w:val="Tabletext"/>
            </w:pPr>
          </w:p>
        </w:tc>
        <w:tc>
          <w:tcPr>
            <w:tcW w:w="6025" w:type="dxa"/>
            <w:vAlign w:val="center"/>
          </w:tcPr>
          <w:p w14:paraId="4ED77B8B" w14:textId="77777777" w:rsidR="00914E26" w:rsidRPr="00CB7D0F" w:rsidRDefault="00914E26" w:rsidP="00CB7D0F">
            <w:pPr>
              <w:pStyle w:val="Tabletext"/>
            </w:pPr>
          </w:p>
        </w:tc>
        <w:tc>
          <w:tcPr>
            <w:tcW w:w="2552" w:type="dxa"/>
            <w:vAlign w:val="center"/>
          </w:tcPr>
          <w:p w14:paraId="3BAB6235" w14:textId="77777777" w:rsidR="00914E26" w:rsidRPr="00CB7D0F" w:rsidRDefault="00914E26" w:rsidP="00CB7D0F">
            <w:pPr>
              <w:pStyle w:val="Tabletext"/>
            </w:pP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Pr="00F55AD7" w:rsidRDefault="00914E26" w:rsidP="00D74AE1"/>
    <w:p w14:paraId="20C74777" w14:textId="77777777" w:rsidR="005E4659" w:rsidRPr="00F55AD7" w:rsidRDefault="005E4659" w:rsidP="008069C5">
      <w:pPr>
        <w:pStyle w:val="Plattetekst"/>
        <w:sectPr w:rsidR="005E4659" w:rsidRPr="00F55AD7" w:rsidSect="00844B35">
          <w:headerReference w:type="even" r:id="rId21"/>
          <w:headerReference w:type="default" r:id="rId22"/>
          <w:footerReference w:type="default" r:id="rId23"/>
          <w:headerReference w:type="first" r:id="rId24"/>
          <w:pgSz w:w="11906" w:h="16838" w:code="9"/>
          <w:pgMar w:top="567" w:right="794" w:bottom="567" w:left="907" w:header="567" w:footer="851" w:gutter="0"/>
          <w:cols w:space="708"/>
          <w:docGrid w:linePitch="360"/>
        </w:sectPr>
      </w:pPr>
    </w:p>
    <w:p w14:paraId="5F36AC72" w14:textId="013171E2" w:rsidR="00A074A9" w:rsidRPr="00A074A9" w:rsidRDefault="000C2857">
      <w:pPr>
        <w:pStyle w:val="Inhopg1"/>
        <w:rPr>
          <w:rFonts w:eastAsiaTheme="minorEastAsia"/>
          <w:b w:val="0"/>
          <w:caps w:val="0"/>
          <w:color w:val="auto"/>
          <w:kern w:val="2"/>
          <w:sz w:val="24"/>
          <w:szCs w:val="24"/>
          <w:lang w:val="en-US" w:eastAsia="nl-NL"/>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A074A9" w:rsidRPr="00B10F55">
        <w:t>1.</w:t>
      </w:r>
      <w:r w:rsidR="00A074A9" w:rsidRPr="00A074A9">
        <w:rPr>
          <w:rFonts w:eastAsiaTheme="minorEastAsia"/>
          <w:b w:val="0"/>
          <w:caps w:val="0"/>
          <w:color w:val="auto"/>
          <w:kern w:val="2"/>
          <w:sz w:val="24"/>
          <w:szCs w:val="24"/>
          <w:lang w:val="en-US" w:eastAsia="nl-NL"/>
          <w14:ligatures w14:val="standardContextual"/>
        </w:rPr>
        <w:tab/>
      </w:r>
      <w:r w:rsidR="00A074A9">
        <w:t>Introduction</w:t>
      </w:r>
      <w:r w:rsidR="00A074A9">
        <w:tab/>
      </w:r>
      <w:r w:rsidR="00A074A9">
        <w:fldChar w:fldCharType="begin"/>
      </w:r>
      <w:r w:rsidR="00A074A9">
        <w:instrText xml:space="preserve"> PAGEREF _Toc146796875 \h </w:instrText>
      </w:r>
      <w:r w:rsidR="00A074A9">
        <w:fldChar w:fldCharType="separate"/>
      </w:r>
      <w:r w:rsidR="00A074A9">
        <w:t>5</w:t>
      </w:r>
      <w:r w:rsidR="00A074A9">
        <w:fldChar w:fldCharType="end"/>
      </w:r>
    </w:p>
    <w:p w14:paraId="4F8288A0" w14:textId="069F1C31"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rPr>
          <w:highlight w:val="yellow"/>
        </w:rPr>
        <w:t>2.</w:t>
      </w:r>
      <w:r w:rsidRPr="00A074A9">
        <w:rPr>
          <w:rFonts w:eastAsiaTheme="minorEastAsia"/>
          <w:b w:val="0"/>
          <w:caps w:val="0"/>
          <w:color w:val="auto"/>
          <w:kern w:val="2"/>
          <w:sz w:val="24"/>
          <w:szCs w:val="24"/>
          <w:lang w:val="en-US" w:eastAsia="nl-NL"/>
          <w14:ligatures w14:val="standardContextual"/>
        </w:rPr>
        <w:tab/>
      </w:r>
      <w:r w:rsidRPr="00B10F55">
        <w:rPr>
          <w:highlight w:val="yellow"/>
        </w:rPr>
        <w:t>Purpose and scope of this document</w:t>
      </w:r>
      <w:r>
        <w:tab/>
      </w:r>
      <w:r>
        <w:fldChar w:fldCharType="begin"/>
      </w:r>
      <w:r>
        <w:instrText xml:space="preserve"> PAGEREF _Toc146796876 \h </w:instrText>
      </w:r>
      <w:r>
        <w:fldChar w:fldCharType="separate"/>
      </w:r>
      <w:r>
        <w:t>5</w:t>
      </w:r>
      <w:r>
        <w:fldChar w:fldCharType="end"/>
      </w:r>
    </w:p>
    <w:p w14:paraId="5DC05297" w14:textId="2D5CEB79"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3.</w:t>
      </w:r>
      <w:r w:rsidRPr="00A074A9">
        <w:rPr>
          <w:rFonts w:eastAsiaTheme="minorEastAsia"/>
          <w:b w:val="0"/>
          <w:caps w:val="0"/>
          <w:color w:val="auto"/>
          <w:kern w:val="2"/>
          <w:sz w:val="24"/>
          <w:szCs w:val="24"/>
          <w:lang w:val="en-US" w:eastAsia="nl-NL"/>
          <w14:ligatures w14:val="standardContextual"/>
        </w:rPr>
        <w:tab/>
      </w:r>
      <w:r>
        <w:t>available standards and guidance</w:t>
      </w:r>
      <w:r>
        <w:tab/>
      </w:r>
      <w:r>
        <w:fldChar w:fldCharType="begin"/>
      </w:r>
      <w:r>
        <w:instrText xml:space="preserve"> PAGEREF _Toc146796877 \h </w:instrText>
      </w:r>
      <w:r>
        <w:fldChar w:fldCharType="separate"/>
      </w:r>
      <w:r>
        <w:t>5</w:t>
      </w:r>
      <w:r>
        <w:fldChar w:fldCharType="end"/>
      </w:r>
    </w:p>
    <w:p w14:paraId="362D5D59" w14:textId="3541A64A" w:rsidR="00A074A9" w:rsidRPr="00A074A9" w:rsidRDefault="00A074A9">
      <w:pPr>
        <w:pStyle w:val="Inhopg2"/>
        <w:rPr>
          <w:rFonts w:eastAsiaTheme="minorEastAsia"/>
          <w:color w:val="auto"/>
          <w:kern w:val="2"/>
          <w:sz w:val="24"/>
          <w:szCs w:val="24"/>
          <w:lang w:val="en-US" w:eastAsia="nl-NL"/>
          <w14:ligatures w14:val="standardContextual"/>
        </w:rPr>
      </w:pPr>
      <w:r w:rsidRPr="00B10F55">
        <w:t>3.1.</w:t>
      </w:r>
      <w:r w:rsidRPr="00A074A9">
        <w:rPr>
          <w:rFonts w:eastAsiaTheme="minorEastAsia"/>
          <w:color w:val="auto"/>
          <w:kern w:val="2"/>
          <w:sz w:val="24"/>
          <w:szCs w:val="24"/>
          <w:lang w:val="en-US" w:eastAsia="nl-NL"/>
          <w14:ligatures w14:val="standardContextual"/>
        </w:rPr>
        <w:tab/>
      </w:r>
      <w:r>
        <w:t>Generic / IT</w:t>
      </w:r>
      <w:r>
        <w:tab/>
      </w:r>
      <w:r>
        <w:fldChar w:fldCharType="begin"/>
      </w:r>
      <w:r>
        <w:instrText xml:space="preserve"> PAGEREF _Toc146796878 \h </w:instrText>
      </w:r>
      <w:r>
        <w:fldChar w:fldCharType="separate"/>
      </w:r>
      <w:r>
        <w:t>5</w:t>
      </w:r>
      <w:r>
        <w:fldChar w:fldCharType="end"/>
      </w:r>
    </w:p>
    <w:p w14:paraId="0562E7CB" w14:textId="6851D454" w:rsidR="00A074A9" w:rsidRPr="00A074A9" w:rsidRDefault="00A074A9">
      <w:pPr>
        <w:pStyle w:val="Inhopg2"/>
        <w:rPr>
          <w:rFonts w:eastAsiaTheme="minorEastAsia"/>
          <w:color w:val="auto"/>
          <w:kern w:val="2"/>
          <w:sz w:val="24"/>
          <w:szCs w:val="24"/>
          <w:lang w:val="en-US" w:eastAsia="nl-NL"/>
          <w14:ligatures w14:val="standardContextual"/>
        </w:rPr>
      </w:pPr>
      <w:r w:rsidRPr="00B10F55">
        <w:t>3.2.</w:t>
      </w:r>
      <w:r w:rsidRPr="00A074A9">
        <w:rPr>
          <w:rFonts w:eastAsiaTheme="minorEastAsia"/>
          <w:color w:val="auto"/>
          <w:kern w:val="2"/>
          <w:sz w:val="24"/>
          <w:szCs w:val="24"/>
          <w:lang w:val="en-US" w:eastAsia="nl-NL"/>
          <w14:ligatures w14:val="standardContextual"/>
        </w:rPr>
        <w:tab/>
      </w:r>
      <w:r>
        <w:t>Operational technology (OT)</w:t>
      </w:r>
      <w:r>
        <w:tab/>
      </w:r>
      <w:r>
        <w:fldChar w:fldCharType="begin"/>
      </w:r>
      <w:r>
        <w:instrText xml:space="preserve"> PAGEREF _Toc146796879 \h </w:instrText>
      </w:r>
      <w:r>
        <w:fldChar w:fldCharType="separate"/>
      </w:r>
      <w:r>
        <w:t>5</w:t>
      </w:r>
      <w:r>
        <w:fldChar w:fldCharType="end"/>
      </w:r>
    </w:p>
    <w:p w14:paraId="3E62FCA9" w14:textId="49F0024E" w:rsidR="00A074A9" w:rsidRPr="00A074A9" w:rsidRDefault="00A074A9">
      <w:pPr>
        <w:pStyle w:val="Inhopg2"/>
        <w:rPr>
          <w:rFonts w:eastAsiaTheme="minorEastAsia"/>
          <w:color w:val="auto"/>
          <w:kern w:val="2"/>
          <w:sz w:val="24"/>
          <w:szCs w:val="24"/>
          <w:lang w:val="en-US" w:eastAsia="nl-NL"/>
          <w14:ligatures w14:val="standardContextual"/>
        </w:rPr>
      </w:pPr>
      <w:r w:rsidRPr="00B10F55">
        <w:t>3.3.</w:t>
      </w:r>
      <w:r w:rsidRPr="00A074A9">
        <w:rPr>
          <w:rFonts w:eastAsiaTheme="minorEastAsia"/>
          <w:color w:val="auto"/>
          <w:kern w:val="2"/>
          <w:sz w:val="24"/>
          <w:szCs w:val="24"/>
          <w:lang w:val="en-US" w:eastAsia="nl-NL"/>
          <w14:ligatures w14:val="standardContextual"/>
        </w:rPr>
        <w:tab/>
      </w:r>
      <w:r>
        <w:t>for the maritime domain</w:t>
      </w:r>
      <w:r>
        <w:tab/>
      </w:r>
      <w:r>
        <w:fldChar w:fldCharType="begin"/>
      </w:r>
      <w:r>
        <w:instrText xml:space="preserve"> PAGEREF _Toc146796880 \h </w:instrText>
      </w:r>
      <w:r>
        <w:fldChar w:fldCharType="separate"/>
      </w:r>
      <w:r>
        <w:t>5</w:t>
      </w:r>
      <w:r>
        <w:fldChar w:fldCharType="end"/>
      </w:r>
    </w:p>
    <w:p w14:paraId="7683B5C9" w14:textId="54266EFF"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4.</w:t>
      </w:r>
      <w:r w:rsidRPr="00A074A9">
        <w:rPr>
          <w:rFonts w:eastAsiaTheme="minorEastAsia"/>
          <w:b w:val="0"/>
          <w:caps w:val="0"/>
          <w:color w:val="auto"/>
          <w:kern w:val="2"/>
          <w:sz w:val="24"/>
          <w:szCs w:val="24"/>
          <w:lang w:val="en-US" w:eastAsia="nl-NL"/>
          <w14:ligatures w14:val="standardContextual"/>
        </w:rPr>
        <w:tab/>
      </w:r>
      <w:r>
        <w:t>Considerations for ATON</w:t>
      </w:r>
      <w:r>
        <w:tab/>
      </w:r>
      <w:r>
        <w:fldChar w:fldCharType="begin"/>
      </w:r>
      <w:r>
        <w:instrText xml:space="preserve"> PAGEREF _Toc146796881 \h </w:instrText>
      </w:r>
      <w:r>
        <w:fldChar w:fldCharType="separate"/>
      </w:r>
      <w:r>
        <w:t>6</w:t>
      </w:r>
      <w:r>
        <w:fldChar w:fldCharType="end"/>
      </w:r>
    </w:p>
    <w:p w14:paraId="35E1CA6B" w14:textId="63E5D099" w:rsidR="00A074A9" w:rsidRPr="00A074A9" w:rsidRDefault="00A074A9">
      <w:pPr>
        <w:pStyle w:val="Inhopg2"/>
        <w:rPr>
          <w:rFonts w:eastAsiaTheme="minorEastAsia"/>
          <w:color w:val="auto"/>
          <w:kern w:val="2"/>
          <w:sz w:val="24"/>
          <w:szCs w:val="24"/>
          <w:lang w:val="en-US" w:eastAsia="nl-NL"/>
          <w14:ligatures w14:val="standardContextual"/>
        </w:rPr>
      </w:pPr>
      <w:r w:rsidRPr="00B10F55">
        <w:t>4.1.</w:t>
      </w:r>
      <w:r w:rsidRPr="00A074A9">
        <w:rPr>
          <w:rFonts w:eastAsiaTheme="minorEastAsia"/>
          <w:color w:val="auto"/>
          <w:kern w:val="2"/>
          <w:sz w:val="24"/>
          <w:szCs w:val="24"/>
          <w:lang w:val="en-US" w:eastAsia="nl-NL"/>
          <w14:ligatures w14:val="standardContextual"/>
        </w:rPr>
        <w:tab/>
      </w:r>
      <w:r>
        <w:t>Protection of ATON</w:t>
      </w:r>
      <w:r>
        <w:tab/>
      </w:r>
      <w:r>
        <w:fldChar w:fldCharType="begin"/>
      </w:r>
      <w:r>
        <w:instrText xml:space="preserve"> PAGEREF _Toc146796882 \h </w:instrText>
      </w:r>
      <w:r>
        <w:fldChar w:fldCharType="separate"/>
      </w:r>
      <w:r>
        <w:t>7</w:t>
      </w:r>
      <w:r>
        <w:fldChar w:fldCharType="end"/>
      </w:r>
    </w:p>
    <w:p w14:paraId="321F4204" w14:textId="21672353" w:rsidR="00A074A9" w:rsidRPr="00A074A9" w:rsidRDefault="00A074A9">
      <w:pPr>
        <w:pStyle w:val="Inhopg2"/>
        <w:rPr>
          <w:rFonts w:eastAsiaTheme="minorEastAsia"/>
          <w:color w:val="auto"/>
          <w:kern w:val="2"/>
          <w:sz w:val="24"/>
          <w:szCs w:val="24"/>
          <w:lang w:val="en-US" w:eastAsia="nl-NL"/>
          <w14:ligatures w14:val="standardContextual"/>
        </w:rPr>
      </w:pPr>
      <w:r w:rsidRPr="00B10F55">
        <w:t>4.2.</w:t>
      </w:r>
      <w:r w:rsidRPr="00A074A9">
        <w:rPr>
          <w:rFonts w:eastAsiaTheme="minorEastAsia"/>
          <w:color w:val="auto"/>
          <w:kern w:val="2"/>
          <w:sz w:val="24"/>
          <w:szCs w:val="24"/>
          <w:lang w:val="en-US" w:eastAsia="nl-NL"/>
          <w14:ligatures w14:val="standardContextual"/>
        </w:rPr>
        <w:tab/>
      </w:r>
      <w:r>
        <w:t>Maintenance procedures</w:t>
      </w:r>
      <w:r>
        <w:tab/>
      </w:r>
      <w:r>
        <w:fldChar w:fldCharType="begin"/>
      </w:r>
      <w:r>
        <w:instrText xml:space="preserve"> PAGEREF _Toc146796883 \h </w:instrText>
      </w:r>
      <w:r>
        <w:fldChar w:fldCharType="separate"/>
      </w:r>
      <w:r>
        <w:t>7</w:t>
      </w:r>
      <w:r>
        <w:fldChar w:fldCharType="end"/>
      </w:r>
    </w:p>
    <w:p w14:paraId="74345071" w14:textId="12ED72DE" w:rsidR="00A074A9" w:rsidRPr="00A074A9" w:rsidRDefault="00A074A9">
      <w:pPr>
        <w:pStyle w:val="Inhopg2"/>
        <w:rPr>
          <w:rFonts w:eastAsiaTheme="minorEastAsia"/>
          <w:color w:val="auto"/>
          <w:kern w:val="2"/>
          <w:sz w:val="24"/>
          <w:szCs w:val="24"/>
          <w:lang w:val="en-US" w:eastAsia="nl-NL"/>
          <w14:ligatures w14:val="standardContextual"/>
        </w:rPr>
      </w:pPr>
      <w:r w:rsidRPr="00B10F55">
        <w:t>4.3.</w:t>
      </w:r>
      <w:r w:rsidRPr="00A074A9">
        <w:rPr>
          <w:rFonts w:eastAsiaTheme="minorEastAsia"/>
          <w:color w:val="auto"/>
          <w:kern w:val="2"/>
          <w:sz w:val="24"/>
          <w:szCs w:val="24"/>
          <w:lang w:val="en-US" w:eastAsia="nl-NL"/>
          <w14:ligatures w14:val="standardContextual"/>
        </w:rPr>
        <w:tab/>
      </w:r>
      <w:r>
        <w:t>Communication with ATON</w:t>
      </w:r>
      <w:r>
        <w:tab/>
      </w:r>
      <w:r>
        <w:fldChar w:fldCharType="begin"/>
      </w:r>
      <w:r>
        <w:instrText xml:space="preserve"> PAGEREF _Toc146796884 \h </w:instrText>
      </w:r>
      <w:r>
        <w:fldChar w:fldCharType="separate"/>
      </w:r>
      <w:r>
        <w:t>8</w:t>
      </w:r>
      <w:r>
        <w:fldChar w:fldCharType="end"/>
      </w:r>
    </w:p>
    <w:p w14:paraId="15FEF9B6" w14:textId="6DEDFDD6" w:rsidR="00A074A9" w:rsidRPr="00A074A9" w:rsidRDefault="00A074A9">
      <w:pPr>
        <w:pStyle w:val="Inhopg2"/>
        <w:rPr>
          <w:rFonts w:eastAsiaTheme="minorEastAsia"/>
          <w:color w:val="auto"/>
          <w:kern w:val="2"/>
          <w:sz w:val="24"/>
          <w:szCs w:val="24"/>
          <w:lang w:val="en-US" w:eastAsia="nl-NL"/>
          <w14:ligatures w14:val="standardContextual"/>
        </w:rPr>
      </w:pPr>
      <w:r w:rsidRPr="00B10F55">
        <w:t>4.4.</w:t>
      </w:r>
      <w:r w:rsidRPr="00A074A9">
        <w:rPr>
          <w:rFonts w:eastAsiaTheme="minorEastAsia"/>
          <w:color w:val="auto"/>
          <w:kern w:val="2"/>
          <w:sz w:val="24"/>
          <w:szCs w:val="24"/>
          <w:lang w:val="en-US" w:eastAsia="nl-NL"/>
          <w14:ligatures w14:val="standardContextual"/>
        </w:rPr>
        <w:tab/>
      </w:r>
      <w:r>
        <w:t>ATON INFORMATION MANAGMENT SYSTEMS</w:t>
      </w:r>
      <w:r>
        <w:tab/>
      </w:r>
      <w:r>
        <w:fldChar w:fldCharType="begin"/>
      </w:r>
      <w:r>
        <w:instrText xml:space="preserve"> PAGEREF _Toc146796885 \h </w:instrText>
      </w:r>
      <w:r>
        <w:fldChar w:fldCharType="separate"/>
      </w:r>
      <w:r>
        <w:t>8</w:t>
      </w:r>
      <w:r>
        <w:fldChar w:fldCharType="end"/>
      </w:r>
    </w:p>
    <w:p w14:paraId="71BE7BED" w14:textId="1AC486CB" w:rsidR="00A074A9" w:rsidRPr="00A074A9" w:rsidRDefault="00A074A9">
      <w:pPr>
        <w:pStyle w:val="Inhopg2"/>
        <w:rPr>
          <w:rFonts w:eastAsiaTheme="minorEastAsia"/>
          <w:color w:val="auto"/>
          <w:kern w:val="2"/>
          <w:sz w:val="24"/>
          <w:szCs w:val="24"/>
          <w:lang w:val="en-US" w:eastAsia="nl-NL"/>
          <w14:ligatures w14:val="standardContextual"/>
        </w:rPr>
      </w:pPr>
      <w:r w:rsidRPr="00B10F55">
        <w:rPr>
          <w:lang w:val="en-US"/>
        </w:rPr>
        <w:t>4.5.</w:t>
      </w:r>
      <w:r w:rsidRPr="00A074A9">
        <w:rPr>
          <w:rFonts w:eastAsiaTheme="minorEastAsia"/>
          <w:color w:val="auto"/>
          <w:kern w:val="2"/>
          <w:sz w:val="24"/>
          <w:szCs w:val="24"/>
          <w:lang w:val="en-US" w:eastAsia="nl-NL"/>
          <w14:ligatures w14:val="standardContextual"/>
        </w:rPr>
        <w:tab/>
      </w:r>
      <w:r w:rsidRPr="00B10F55">
        <w:rPr>
          <w:lang w:val="en-US"/>
        </w:rPr>
        <w:t>ATON-specific documents to consider</w:t>
      </w:r>
      <w:r>
        <w:tab/>
      </w:r>
      <w:r>
        <w:fldChar w:fldCharType="begin"/>
      </w:r>
      <w:r>
        <w:instrText xml:space="preserve"> PAGEREF _Toc146796886 \h </w:instrText>
      </w:r>
      <w:r>
        <w:fldChar w:fldCharType="separate"/>
      </w:r>
      <w:r>
        <w:t>9</w:t>
      </w:r>
      <w:r>
        <w:fldChar w:fldCharType="end"/>
      </w:r>
    </w:p>
    <w:p w14:paraId="33A537DF" w14:textId="6B353343" w:rsidR="00A074A9" w:rsidRPr="00A074A9" w:rsidRDefault="00A074A9">
      <w:pPr>
        <w:pStyle w:val="Inhopg2"/>
        <w:rPr>
          <w:rFonts w:eastAsiaTheme="minorEastAsia"/>
          <w:color w:val="auto"/>
          <w:kern w:val="2"/>
          <w:sz w:val="24"/>
          <w:szCs w:val="24"/>
          <w:lang w:val="en-US" w:eastAsia="nl-NL"/>
          <w14:ligatures w14:val="standardContextual"/>
        </w:rPr>
      </w:pPr>
      <w:r w:rsidRPr="00B10F55">
        <w:rPr>
          <w:lang w:val="en-US"/>
        </w:rPr>
        <w:t>4.6.</w:t>
      </w:r>
      <w:r w:rsidRPr="00A074A9">
        <w:rPr>
          <w:rFonts w:eastAsiaTheme="minorEastAsia"/>
          <w:color w:val="auto"/>
          <w:kern w:val="2"/>
          <w:sz w:val="24"/>
          <w:szCs w:val="24"/>
          <w:lang w:val="en-US" w:eastAsia="nl-NL"/>
          <w14:ligatures w14:val="standardContextual"/>
        </w:rPr>
        <w:tab/>
      </w:r>
      <w:r w:rsidRPr="00B10F55">
        <w:rPr>
          <w:lang w:val="en-US"/>
        </w:rPr>
        <w:t>Potential gaps</w:t>
      </w:r>
      <w:r>
        <w:tab/>
      </w:r>
      <w:r>
        <w:fldChar w:fldCharType="begin"/>
      </w:r>
      <w:r>
        <w:instrText xml:space="preserve"> PAGEREF _Toc146796887 \h </w:instrText>
      </w:r>
      <w:r>
        <w:fldChar w:fldCharType="separate"/>
      </w:r>
      <w:r>
        <w:t>9</w:t>
      </w:r>
      <w:r>
        <w:fldChar w:fldCharType="end"/>
      </w:r>
    </w:p>
    <w:p w14:paraId="645D3AC1" w14:textId="43E72814"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5.</w:t>
      </w:r>
      <w:r w:rsidRPr="00A074A9">
        <w:rPr>
          <w:rFonts w:eastAsiaTheme="minorEastAsia"/>
          <w:b w:val="0"/>
          <w:caps w:val="0"/>
          <w:color w:val="auto"/>
          <w:kern w:val="2"/>
          <w:sz w:val="24"/>
          <w:szCs w:val="24"/>
          <w:lang w:val="en-US" w:eastAsia="nl-NL"/>
          <w14:ligatures w14:val="standardContextual"/>
        </w:rPr>
        <w:tab/>
      </w:r>
      <w:r>
        <w:t>Considerations for Maritime services in the context of e-navigation</w:t>
      </w:r>
      <w:r>
        <w:tab/>
      </w:r>
      <w:r>
        <w:fldChar w:fldCharType="begin"/>
      </w:r>
      <w:r>
        <w:instrText xml:space="preserve"> PAGEREF _Toc146796888 \h </w:instrText>
      </w:r>
      <w:r>
        <w:fldChar w:fldCharType="separate"/>
      </w:r>
      <w:r>
        <w:t>9</w:t>
      </w:r>
      <w:r>
        <w:fldChar w:fldCharType="end"/>
      </w:r>
    </w:p>
    <w:p w14:paraId="67A3E8A9" w14:textId="37194B80" w:rsidR="00A074A9" w:rsidRPr="00A074A9" w:rsidRDefault="00A074A9">
      <w:pPr>
        <w:pStyle w:val="Inhopg2"/>
        <w:rPr>
          <w:rFonts w:eastAsiaTheme="minorEastAsia"/>
          <w:color w:val="auto"/>
          <w:kern w:val="2"/>
          <w:sz w:val="24"/>
          <w:szCs w:val="24"/>
          <w:lang w:val="en-US" w:eastAsia="nl-NL"/>
          <w14:ligatures w14:val="standardContextual"/>
        </w:rPr>
      </w:pPr>
      <w:r w:rsidRPr="00B10F55">
        <w:t>5.1.</w:t>
      </w:r>
      <w:r w:rsidRPr="00A074A9">
        <w:rPr>
          <w:rFonts w:eastAsiaTheme="minorEastAsia"/>
          <w:color w:val="auto"/>
          <w:kern w:val="2"/>
          <w:sz w:val="24"/>
          <w:szCs w:val="24"/>
          <w:lang w:val="en-US" w:eastAsia="nl-NL"/>
          <w14:ligatures w14:val="standardContextual"/>
        </w:rPr>
        <w:tab/>
      </w:r>
      <w:r>
        <w:t>IP/WEB based</w:t>
      </w:r>
      <w:r>
        <w:tab/>
      </w:r>
      <w:r>
        <w:fldChar w:fldCharType="begin"/>
      </w:r>
      <w:r>
        <w:instrText xml:space="preserve"> PAGEREF _Toc146796889 \h </w:instrText>
      </w:r>
      <w:r>
        <w:fldChar w:fldCharType="separate"/>
      </w:r>
      <w:r>
        <w:t>9</w:t>
      </w:r>
      <w:r>
        <w:fldChar w:fldCharType="end"/>
      </w:r>
    </w:p>
    <w:p w14:paraId="1621807A" w14:textId="39D4BD3E" w:rsidR="00A074A9" w:rsidRPr="00A074A9" w:rsidRDefault="00A074A9">
      <w:pPr>
        <w:pStyle w:val="Inhopg2"/>
        <w:rPr>
          <w:rFonts w:eastAsiaTheme="minorEastAsia"/>
          <w:color w:val="auto"/>
          <w:kern w:val="2"/>
          <w:sz w:val="24"/>
          <w:szCs w:val="24"/>
          <w:lang w:val="en-US" w:eastAsia="nl-NL"/>
          <w14:ligatures w14:val="standardContextual"/>
        </w:rPr>
      </w:pPr>
      <w:r w:rsidRPr="00B10F55">
        <w:rPr>
          <w:lang w:val="en-US"/>
        </w:rPr>
        <w:t>5.2.</w:t>
      </w:r>
      <w:r w:rsidRPr="00A074A9">
        <w:rPr>
          <w:rFonts w:eastAsiaTheme="minorEastAsia"/>
          <w:color w:val="auto"/>
          <w:kern w:val="2"/>
          <w:sz w:val="24"/>
          <w:szCs w:val="24"/>
          <w:lang w:val="en-US" w:eastAsia="nl-NL"/>
          <w14:ligatures w14:val="standardContextual"/>
        </w:rPr>
        <w:tab/>
      </w:r>
      <w:r w:rsidRPr="00B10F55">
        <w:rPr>
          <w:lang w:val="en-US"/>
        </w:rPr>
        <w:t>Non IP/WEB based</w:t>
      </w:r>
      <w:r>
        <w:tab/>
      </w:r>
      <w:r>
        <w:fldChar w:fldCharType="begin"/>
      </w:r>
      <w:r>
        <w:instrText xml:space="preserve"> PAGEREF _Toc146796890 \h </w:instrText>
      </w:r>
      <w:r>
        <w:fldChar w:fldCharType="separate"/>
      </w:r>
      <w:r>
        <w:t>9</w:t>
      </w:r>
      <w:r>
        <w:fldChar w:fldCharType="end"/>
      </w:r>
    </w:p>
    <w:p w14:paraId="1E4A7D12" w14:textId="22EDD928" w:rsidR="00A074A9" w:rsidRPr="00A074A9" w:rsidRDefault="00A074A9">
      <w:pPr>
        <w:pStyle w:val="Inhopg2"/>
        <w:rPr>
          <w:rFonts w:eastAsiaTheme="minorEastAsia"/>
          <w:color w:val="auto"/>
          <w:kern w:val="2"/>
          <w:sz w:val="24"/>
          <w:szCs w:val="24"/>
          <w:lang w:val="en-US" w:eastAsia="nl-NL"/>
          <w14:ligatures w14:val="standardContextual"/>
        </w:rPr>
      </w:pPr>
      <w:r w:rsidRPr="00B10F55">
        <w:t>5.3.</w:t>
      </w:r>
      <w:r w:rsidRPr="00A074A9">
        <w:rPr>
          <w:rFonts w:eastAsiaTheme="minorEastAsia"/>
          <w:color w:val="auto"/>
          <w:kern w:val="2"/>
          <w:sz w:val="24"/>
          <w:szCs w:val="24"/>
          <w:lang w:val="en-US" w:eastAsia="nl-NL"/>
          <w14:ligatures w14:val="standardContextual"/>
        </w:rPr>
        <w:tab/>
      </w:r>
      <w:r>
        <w:t>MS-specific documents to consider</w:t>
      </w:r>
      <w:r>
        <w:tab/>
      </w:r>
      <w:r>
        <w:fldChar w:fldCharType="begin"/>
      </w:r>
      <w:r>
        <w:instrText xml:space="preserve"> PAGEREF _Toc146796891 \h </w:instrText>
      </w:r>
      <w:r>
        <w:fldChar w:fldCharType="separate"/>
      </w:r>
      <w:r>
        <w:t>10</w:t>
      </w:r>
      <w:r>
        <w:fldChar w:fldCharType="end"/>
      </w:r>
    </w:p>
    <w:p w14:paraId="2AACF096" w14:textId="16F774BE" w:rsidR="00A074A9" w:rsidRPr="00A074A9" w:rsidRDefault="00A074A9">
      <w:pPr>
        <w:pStyle w:val="Inhopg2"/>
        <w:rPr>
          <w:rFonts w:eastAsiaTheme="minorEastAsia"/>
          <w:color w:val="auto"/>
          <w:kern w:val="2"/>
          <w:sz w:val="24"/>
          <w:szCs w:val="24"/>
          <w:lang w:val="en-US" w:eastAsia="nl-NL"/>
          <w14:ligatures w14:val="standardContextual"/>
        </w:rPr>
      </w:pPr>
      <w:r w:rsidRPr="00B10F55">
        <w:t>5.4.</w:t>
      </w:r>
      <w:r w:rsidRPr="00A074A9">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_Toc146796892 \h </w:instrText>
      </w:r>
      <w:r>
        <w:fldChar w:fldCharType="separate"/>
      </w:r>
      <w:r>
        <w:t>10</w:t>
      </w:r>
      <w:r>
        <w:fldChar w:fldCharType="end"/>
      </w:r>
    </w:p>
    <w:p w14:paraId="47966430" w14:textId="2BB2EEBD"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6.</w:t>
      </w:r>
      <w:r w:rsidRPr="00A074A9">
        <w:rPr>
          <w:rFonts w:eastAsiaTheme="minorEastAsia"/>
          <w:b w:val="0"/>
          <w:caps w:val="0"/>
          <w:color w:val="auto"/>
          <w:kern w:val="2"/>
          <w:sz w:val="24"/>
          <w:szCs w:val="24"/>
          <w:lang w:val="en-US" w:eastAsia="nl-NL"/>
          <w14:ligatures w14:val="standardContextual"/>
        </w:rPr>
        <w:tab/>
      </w:r>
      <w:r>
        <w:t>Considerations for VTS</w:t>
      </w:r>
      <w:r>
        <w:tab/>
      </w:r>
      <w:r>
        <w:fldChar w:fldCharType="begin"/>
      </w:r>
      <w:r>
        <w:instrText xml:space="preserve"> PAGEREF _Toc146796893 \h </w:instrText>
      </w:r>
      <w:r>
        <w:fldChar w:fldCharType="separate"/>
      </w:r>
      <w:r>
        <w:t>10</w:t>
      </w:r>
      <w:r>
        <w:fldChar w:fldCharType="end"/>
      </w:r>
    </w:p>
    <w:p w14:paraId="6F8E5A07" w14:textId="6621211D" w:rsidR="00A074A9" w:rsidRPr="00A074A9" w:rsidRDefault="00A074A9">
      <w:pPr>
        <w:pStyle w:val="Inhopg2"/>
        <w:rPr>
          <w:rFonts w:eastAsiaTheme="minorEastAsia"/>
          <w:color w:val="auto"/>
          <w:kern w:val="2"/>
          <w:sz w:val="24"/>
          <w:szCs w:val="24"/>
          <w:lang w:val="en-US" w:eastAsia="nl-NL"/>
          <w14:ligatures w14:val="standardContextual"/>
        </w:rPr>
      </w:pPr>
      <w:r w:rsidRPr="00B10F55">
        <w:t>6.1.</w:t>
      </w:r>
      <w:r w:rsidRPr="00A074A9">
        <w:rPr>
          <w:rFonts w:eastAsiaTheme="minorEastAsia"/>
          <w:color w:val="auto"/>
          <w:kern w:val="2"/>
          <w:sz w:val="24"/>
          <w:szCs w:val="24"/>
          <w:lang w:val="en-US" w:eastAsia="nl-NL"/>
          <w14:ligatures w14:val="standardContextual"/>
        </w:rPr>
        <w:tab/>
      </w:r>
      <w:r>
        <w:t>General guidance for VTS</w:t>
      </w:r>
      <w:r>
        <w:tab/>
      </w:r>
      <w:r>
        <w:fldChar w:fldCharType="begin"/>
      </w:r>
      <w:r>
        <w:instrText xml:space="preserve"> PAGEREF _Toc146796894 \h </w:instrText>
      </w:r>
      <w:r>
        <w:fldChar w:fldCharType="separate"/>
      </w:r>
      <w:r>
        <w:t>11</w:t>
      </w:r>
      <w:r>
        <w:fldChar w:fldCharType="end"/>
      </w:r>
    </w:p>
    <w:p w14:paraId="4320C185" w14:textId="5D5A4EF4" w:rsidR="00A074A9" w:rsidRPr="00A074A9" w:rsidRDefault="00A074A9">
      <w:pPr>
        <w:pStyle w:val="Inhopg2"/>
        <w:rPr>
          <w:rFonts w:eastAsiaTheme="minorEastAsia"/>
          <w:color w:val="auto"/>
          <w:kern w:val="2"/>
          <w:sz w:val="24"/>
          <w:szCs w:val="24"/>
          <w:lang w:val="en-US" w:eastAsia="nl-NL"/>
          <w14:ligatures w14:val="standardContextual"/>
        </w:rPr>
      </w:pPr>
      <w:r w:rsidRPr="00B10F55">
        <w:t>6.2.</w:t>
      </w:r>
      <w:r w:rsidRPr="00A074A9">
        <w:rPr>
          <w:rFonts w:eastAsiaTheme="minorEastAsia"/>
          <w:color w:val="auto"/>
          <w:kern w:val="2"/>
          <w:sz w:val="24"/>
          <w:szCs w:val="24"/>
          <w:lang w:val="en-US" w:eastAsia="nl-NL"/>
          <w14:ligatures w14:val="standardContextual"/>
        </w:rPr>
        <w:tab/>
      </w:r>
      <w:r>
        <w:t>Sensors</w:t>
      </w:r>
      <w:r>
        <w:tab/>
      </w:r>
      <w:r>
        <w:fldChar w:fldCharType="begin"/>
      </w:r>
      <w:r>
        <w:instrText xml:space="preserve"> PAGEREF _Toc146796895 \h </w:instrText>
      </w:r>
      <w:r>
        <w:fldChar w:fldCharType="separate"/>
      </w:r>
      <w:r>
        <w:t>12</w:t>
      </w:r>
      <w:r>
        <w:fldChar w:fldCharType="end"/>
      </w:r>
    </w:p>
    <w:p w14:paraId="5AACD246" w14:textId="23F5CDEB" w:rsidR="00A074A9" w:rsidRPr="00A074A9" w:rsidRDefault="00A074A9">
      <w:pPr>
        <w:pStyle w:val="Inhopg2"/>
        <w:rPr>
          <w:rFonts w:eastAsiaTheme="minorEastAsia"/>
          <w:color w:val="auto"/>
          <w:kern w:val="2"/>
          <w:sz w:val="24"/>
          <w:szCs w:val="24"/>
          <w:lang w:val="en-US" w:eastAsia="nl-NL"/>
          <w14:ligatures w14:val="standardContextual"/>
        </w:rPr>
      </w:pPr>
      <w:r w:rsidRPr="00B10F55">
        <w:t>6.3.</w:t>
      </w:r>
      <w:r w:rsidRPr="00A074A9">
        <w:rPr>
          <w:rFonts w:eastAsiaTheme="minorEastAsia"/>
          <w:color w:val="auto"/>
          <w:kern w:val="2"/>
          <w:sz w:val="24"/>
          <w:szCs w:val="24"/>
          <w:lang w:val="en-US" w:eastAsia="nl-NL"/>
          <w14:ligatures w14:val="standardContextual"/>
        </w:rPr>
        <w:tab/>
      </w:r>
      <w:r>
        <w:t>Core VTS systems</w:t>
      </w:r>
      <w:r>
        <w:tab/>
      </w:r>
      <w:r>
        <w:fldChar w:fldCharType="begin"/>
      </w:r>
      <w:r>
        <w:instrText xml:space="preserve"> PAGEREF _Toc146796896 \h </w:instrText>
      </w:r>
      <w:r>
        <w:fldChar w:fldCharType="separate"/>
      </w:r>
      <w:r>
        <w:t>13</w:t>
      </w:r>
      <w:r>
        <w:fldChar w:fldCharType="end"/>
      </w:r>
    </w:p>
    <w:p w14:paraId="330BA1CB" w14:textId="3C66D372" w:rsidR="00A074A9" w:rsidRPr="00A074A9" w:rsidRDefault="00A074A9">
      <w:pPr>
        <w:pStyle w:val="Inhopg2"/>
        <w:rPr>
          <w:rFonts w:eastAsiaTheme="minorEastAsia"/>
          <w:color w:val="auto"/>
          <w:kern w:val="2"/>
          <w:sz w:val="24"/>
          <w:szCs w:val="24"/>
          <w:lang w:val="en-US" w:eastAsia="nl-NL"/>
          <w14:ligatures w14:val="standardContextual"/>
        </w:rPr>
      </w:pPr>
      <w:r w:rsidRPr="00B10F55">
        <w:t>6.4.</w:t>
      </w:r>
      <w:r w:rsidRPr="00A074A9">
        <w:rPr>
          <w:rFonts w:eastAsiaTheme="minorEastAsia"/>
          <w:color w:val="auto"/>
          <w:kern w:val="2"/>
          <w:sz w:val="24"/>
          <w:szCs w:val="24"/>
          <w:lang w:val="en-US" w:eastAsia="nl-NL"/>
          <w14:ligatures w14:val="standardContextual"/>
        </w:rPr>
        <w:tab/>
      </w:r>
      <w:r>
        <w:t>Communication</w:t>
      </w:r>
      <w:r>
        <w:tab/>
      </w:r>
      <w:r>
        <w:fldChar w:fldCharType="begin"/>
      </w:r>
      <w:r>
        <w:instrText xml:space="preserve"> PAGEREF _Toc146796897 \h </w:instrText>
      </w:r>
      <w:r>
        <w:fldChar w:fldCharType="separate"/>
      </w:r>
      <w:r>
        <w:t>13</w:t>
      </w:r>
      <w:r>
        <w:fldChar w:fldCharType="end"/>
      </w:r>
    </w:p>
    <w:p w14:paraId="604AC4D5" w14:textId="3762FACC" w:rsidR="00A074A9" w:rsidRPr="00A074A9" w:rsidRDefault="00A074A9">
      <w:pPr>
        <w:pStyle w:val="Inhopg2"/>
        <w:rPr>
          <w:rFonts w:eastAsiaTheme="minorEastAsia"/>
          <w:color w:val="auto"/>
          <w:kern w:val="2"/>
          <w:sz w:val="24"/>
          <w:szCs w:val="24"/>
          <w:lang w:val="en-US" w:eastAsia="nl-NL"/>
          <w14:ligatures w14:val="standardContextual"/>
        </w:rPr>
      </w:pPr>
      <w:r w:rsidRPr="00B10F55">
        <w:t>6.5.</w:t>
      </w:r>
      <w:r w:rsidRPr="00A074A9">
        <w:rPr>
          <w:rFonts w:eastAsiaTheme="minorEastAsia"/>
          <w:color w:val="auto"/>
          <w:kern w:val="2"/>
          <w:sz w:val="24"/>
          <w:szCs w:val="24"/>
          <w:lang w:val="en-US" w:eastAsia="nl-NL"/>
          <w14:ligatures w14:val="standardContextual"/>
        </w:rPr>
        <w:tab/>
      </w:r>
      <w:r>
        <w:t>VTS-specific documents</w:t>
      </w:r>
      <w:r>
        <w:tab/>
      </w:r>
      <w:r>
        <w:fldChar w:fldCharType="begin"/>
      </w:r>
      <w:r>
        <w:instrText xml:space="preserve"> PAGEREF _Toc146796898 \h </w:instrText>
      </w:r>
      <w:r>
        <w:fldChar w:fldCharType="separate"/>
      </w:r>
      <w:r>
        <w:t>14</w:t>
      </w:r>
      <w:r>
        <w:fldChar w:fldCharType="end"/>
      </w:r>
    </w:p>
    <w:p w14:paraId="2F6E0249" w14:textId="38B39A10" w:rsidR="00A074A9" w:rsidRPr="00A074A9" w:rsidRDefault="00A074A9">
      <w:pPr>
        <w:pStyle w:val="Inhopg2"/>
        <w:rPr>
          <w:rFonts w:eastAsiaTheme="minorEastAsia"/>
          <w:color w:val="auto"/>
          <w:kern w:val="2"/>
          <w:sz w:val="24"/>
          <w:szCs w:val="24"/>
          <w:lang w:val="en-US" w:eastAsia="nl-NL"/>
          <w14:ligatures w14:val="standardContextual"/>
        </w:rPr>
      </w:pPr>
      <w:r w:rsidRPr="00B10F55">
        <w:t>6.6.</w:t>
      </w:r>
      <w:r w:rsidRPr="00A074A9">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_Toc146796899 \h </w:instrText>
      </w:r>
      <w:r>
        <w:fldChar w:fldCharType="separate"/>
      </w:r>
      <w:r>
        <w:t>14</w:t>
      </w:r>
      <w:r>
        <w:fldChar w:fldCharType="end"/>
      </w:r>
    </w:p>
    <w:p w14:paraId="2A5A7B5E" w14:textId="7F0384DE"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7.</w:t>
      </w:r>
      <w:r w:rsidRPr="00A074A9">
        <w:rPr>
          <w:rFonts w:eastAsiaTheme="minorEastAsia"/>
          <w:b w:val="0"/>
          <w:caps w:val="0"/>
          <w:color w:val="auto"/>
          <w:kern w:val="2"/>
          <w:sz w:val="24"/>
          <w:szCs w:val="24"/>
          <w:lang w:val="en-US" w:eastAsia="nl-NL"/>
          <w14:ligatures w14:val="standardContextual"/>
        </w:rPr>
        <w:tab/>
      </w:r>
      <w:r>
        <w:t>Considerations for PNT</w:t>
      </w:r>
      <w:r>
        <w:tab/>
      </w:r>
      <w:r>
        <w:fldChar w:fldCharType="begin"/>
      </w:r>
      <w:r>
        <w:instrText xml:space="preserve"> PAGEREF _Toc146796900 \h </w:instrText>
      </w:r>
      <w:r>
        <w:fldChar w:fldCharType="separate"/>
      </w:r>
      <w:r>
        <w:t>14</w:t>
      </w:r>
      <w:r>
        <w:fldChar w:fldCharType="end"/>
      </w:r>
    </w:p>
    <w:p w14:paraId="6C3B9E9C" w14:textId="7D32795B" w:rsidR="00A074A9" w:rsidRPr="00A074A9" w:rsidRDefault="00A074A9">
      <w:pPr>
        <w:pStyle w:val="Inhopg2"/>
        <w:rPr>
          <w:rFonts w:eastAsiaTheme="minorEastAsia"/>
          <w:color w:val="auto"/>
          <w:kern w:val="2"/>
          <w:sz w:val="24"/>
          <w:szCs w:val="24"/>
          <w:lang w:val="en-US" w:eastAsia="nl-NL"/>
          <w14:ligatures w14:val="standardContextual"/>
        </w:rPr>
      </w:pPr>
      <w:r w:rsidRPr="00B10F55">
        <w:t>7.1.</w:t>
      </w:r>
      <w:r w:rsidRPr="00A074A9">
        <w:rPr>
          <w:rFonts w:eastAsiaTheme="minorEastAsia"/>
          <w:color w:val="auto"/>
          <w:kern w:val="2"/>
          <w:sz w:val="24"/>
          <w:szCs w:val="24"/>
          <w:lang w:val="en-US" w:eastAsia="nl-NL"/>
          <w14:ligatures w14:val="standardContextual"/>
        </w:rPr>
        <w:tab/>
      </w:r>
      <w:r>
        <w:t>PNT-specific documents to consider:</w:t>
      </w:r>
      <w:r>
        <w:tab/>
      </w:r>
      <w:r>
        <w:fldChar w:fldCharType="begin"/>
      </w:r>
      <w:r>
        <w:instrText xml:space="preserve"> PAGEREF _Toc146796901 \h </w:instrText>
      </w:r>
      <w:r>
        <w:fldChar w:fldCharType="separate"/>
      </w:r>
      <w:r>
        <w:t>15</w:t>
      </w:r>
      <w:r>
        <w:fldChar w:fldCharType="end"/>
      </w:r>
    </w:p>
    <w:p w14:paraId="4640C23B" w14:textId="58A397F0" w:rsidR="00A074A9" w:rsidRPr="00A074A9" w:rsidRDefault="00A074A9">
      <w:pPr>
        <w:pStyle w:val="Inhopg2"/>
        <w:rPr>
          <w:rFonts w:eastAsiaTheme="minorEastAsia"/>
          <w:color w:val="auto"/>
          <w:kern w:val="2"/>
          <w:sz w:val="24"/>
          <w:szCs w:val="24"/>
          <w:lang w:val="en-US" w:eastAsia="nl-NL"/>
          <w14:ligatures w14:val="standardContextual"/>
        </w:rPr>
      </w:pPr>
      <w:r w:rsidRPr="00B10F55">
        <w:t>7.2.</w:t>
      </w:r>
      <w:r w:rsidRPr="00A074A9">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_Toc146796902 \h </w:instrText>
      </w:r>
      <w:r>
        <w:fldChar w:fldCharType="separate"/>
      </w:r>
      <w:r>
        <w:t>16</w:t>
      </w:r>
      <w:r>
        <w:fldChar w:fldCharType="end"/>
      </w:r>
    </w:p>
    <w:p w14:paraId="3D681924" w14:textId="24FB4252"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8.</w:t>
      </w:r>
      <w:r w:rsidRPr="00A074A9">
        <w:rPr>
          <w:rFonts w:eastAsiaTheme="minorEastAsia"/>
          <w:b w:val="0"/>
          <w:caps w:val="0"/>
          <w:color w:val="auto"/>
          <w:kern w:val="2"/>
          <w:sz w:val="24"/>
          <w:szCs w:val="24"/>
          <w:lang w:val="en-US" w:eastAsia="nl-NL"/>
          <w14:ligatures w14:val="standardContextual"/>
        </w:rPr>
        <w:tab/>
      </w:r>
      <w:r>
        <w:t>Further reading</w:t>
      </w:r>
      <w:r>
        <w:tab/>
      </w:r>
      <w:r>
        <w:fldChar w:fldCharType="begin"/>
      </w:r>
      <w:r>
        <w:instrText xml:space="preserve"> PAGEREF _Toc146796903 \h </w:instrText>
      </w:r>
      <w:r>
        <w:fldChar w:fldCharType="separate"/>
      </w:r>
      <w:r>
        <w:t>17</w:t>
      </w:r>
      <w:r>
        <w:fldChar w:fldCharType="end"/>
      </w:r>
    </w:p>
    <w:p w14:paraId="5D994D66" w14:textId="13EC94EB"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9.</w:t>
      </w:r>
      <w:r w:rsidRPr="00A074A9">
        <w:rPr>
          <w:rFonts w:eastAsiaTheme="minorEastAsia"/>
          <w:b w:val="0"/>
          <w:caps w:val="0"/>
          <w:color w:val="auto"/>
          <w:kern w:val="2"/>
          <w:sz w:val="24"/>
          <w:szCs w:val="24"/>
          <w:lang w:val="en-US" w:eastAsia="nl-NL"/>
          <w14:ligatures w14:val="standardContextual"/>
        </w:rPr>
        <w:tab/>
      </w:r>
      <w:r>
        <w:t>Index</w:t>
      </w:r>
      <w:r>
        <w:tab/>
      </w:r>
      <w:r>
        <w:fldChar w:fldCharType="begin"/>
      </w:r>
      <w:r>
        <w:instrText xml:space="preserve"> PAGEREF _Toc146796904 \h </w:instrText>
      </w:r>
      <w:r>
        <w:fldChar w:fldCharType="separate"/>
      </w:r>
      <w:r>
        <w:t>18</w:t>
      </w:r>
      <w:r>
        <w:fldChar w:fldCharType="end"/>
      </w:r>
    </w:p>
    <w:p w14:paraId="06790422" w14:textId="5D3B1B4B" w:rsidR="00642025" w:rsidRPr="00A71456" w:rsidRDefault="000C2857" w:rsidP="00CB7D0F">
      <w:pPr>
        <w:pStyle w:val="Plattetekst"/>
        <w:rPr>
          <w:lang w:val="en-US"/>
        </w:rPr>
      </w:pPr>
      <w:r>
        <w:rPr>
          <w:rFonts w:eastAsia="Times New Roman" w:cs="Times New Roman"/>
          <w:b/>
          <w:noProof/>
          <w:color w:val="00558C" w:themeColor="accent1"/>
          <w:szCs w:val="20"/>
        </w:rPr>
        <w:fldChar w:fldCharType="end"/>
      </w:r>
    </w:p>
    <w:p w14:paraId="6BA04645" w14:textId="77777777" w:rsidR="0078486B" w:rsidRPr="00A71456" w:rsidRDefault="002F265A" w:rsidP="00C9558A">
      <w:pPr>
        <w:pStyle w:val="ListofFigures"/>
        <w:rPr>
          <w:lang w:val="nl-NL"/>
        </w:rPr>
      </w:pPr>
      <w:r w:rsidRPr="00A71456">
        <w:rPr>
          <w:lang w:val="nl-NL"/>
        </w:rPr>
        <w:t>List of Tables</w:t>
      </w:r>
      <w:r w:rsidR="00176BB8" w:rsidRPr="00A71456">
        <w:rPr>
          <w:lang w:val="nl-NL"/>
        </w:rPr>
        <w:t xml:space="preserve"> </w:t>
      </w:r>
    </w:p>
    <w:p w14:paraId="7EB4AE90" w14:textId="77777777" w:rsidR="00161325" w:rsidRPr="00BD0FFB" w:rsidRDefault="0080602A" w:rsidP="00CB7D0F">
      <w:pPr>
        <w:pStyle w:val="Platteteks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A71456" w:rsidRDefault="00994D97" w:rsidP="00C9558A">
      <w:pPr>
        <w:pStyle w:val="ListofFigures"/>
        <w:rPr>
          <w:lang w:val="nl-NL"/>
        </w:rPr>
      </w:pPr>
      <w:r w:rsidRPr="00A71456">
        <w:rPr>
          <w:lang w:val="nl-NL"/>
        </w:rPr>
        <w:lastRenderedPageBreak/>
        <w:t>List of Figures</w:t>
      </w:r>
    </w:p>
    <w:p w14:paraId="498B0C41" w14:textId="77777777" w:rsidR="005E4659" w:rsidRPr="00BD0FFB" w:rsidRDefault="00923B4D" w:rsidP="00CB7D0F">
      <w:pPr>
        <w:pStyle w:val="Plattetekst"/>
        <w:rPr>
          <w:lang w:val="nl-NL"/>
        </w:rPr>
      </w:pPr>
      <w:r w:rsidRPr="00F55AD7">
        <w:rPr>
          <w:i/>
          <w:color w:val="00558C"/>
        </w:rPr>
        <w:fldChar w:fldCharType="begin"/>
      </w:r>
      <w:r w:rsidRPr="00BD0FFB">
        <w:rPr>
          <w:lang w:val="nl-NL"/>
        </w:rPr>
        <w:instrText xml:space="preserve"> TOC \t "Figure caption" \c </w:instrText>
      </w:r>
      <w:r w:rsidRPr="00F55AD7">
        <w:rPr>
          <w:i/>
          <w:color w:val="00558C"/>
        </w:rPr>
        <w:fldChar w:fldCharType="separate"/>
      </w:r>
      <w:r w:rsidR="00BD0FFB">
        <w:rPr>
          <w:b/>
          <w:bCs/>
          <w:i/>
          <w:noProof/>
          <w:color w:val="00558C"/>
          <w:lang w:val="nl-NL"/>
        </w:rPr>
        <w:t>Geen gegevens voor lijst met afbeeldingen gevonden.</w:t>
      </w:r>
      <w:r w:rsidRPr="00F55AD7">
        <w:fldChar w:fldCharType="end"/>
      </w:r>
    </w:p>
    <w:p w14:paraId="7661F074" w14:textId="77777777" w:rsidR="00176BB8" w:rsidRPr="00BD0FFB" w:rsidRDefault="00176BB8" w:rsidP="002E560E">
      <w:pPr>
        <w:pStyle w:val="Lijstmetafbeeldingen"/>
        <w:rPr>
          <w:lang w:val="nl-NL"/>
        </w:rPr>
      </w:pPr>
    </w:p>
    <w:p w14:paraId="26527FFD" w14:textId="77777777" w:rsidR="00790277" w:rsidRPr="00BD0FFB" w:rsidRDefault="00790277" w:rsidP="00462095">
      <w:pPr>
        <w:pStyle w:val="Plattetekst"/>
        <w:rPr>
          <w:lang w:val="nl-NL"/>
        </w:rPr>
        <w:sectPr w:rsidR="00790277" w:rsidRPr="00BD0FFB"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Kop1"/>
      </w:pPr>
      <w:bookmarkStart w:id="32" w:name="_Toc146796875"/>
      <w:commentRangeStart w:id="33"/>
      <w:r>
        <w:lastRenderedPageBreak/>
        <w:t>Introduction</w:t>
      </w:r>
      <w:commentRangeEnd w:id="33"/>
      <w:r w:rsidR="00F45E57">
        <w:rPr>
          <w:rStyle w:val="Verwijzingopmerking"/>
          <w:rFonts w:asciiTheme="minorHAnsi" w:eastAsiaTheme="minorHAnsi" w:hAnsiTheme="minorHAnsi" w:cstheme="minorBidi"/>
          <w:b w:val="0"/>
          <w:bCs w:val="0"/>
          <w:caps w:val="0"/>
          <w:color w:val="auto"/>
        </w:rPr>
        <w:commentReference w:id="33"/>
      </w:r>
      <w:bookmarkEnd w:id="32"/>
    </w:p>
    <w:p w14:paraId="40FED47F" w14:textId="77777777" w:rsidR="003A6A32" w:rsidRDefault="003A6A32" w:rsidP="003A6A32">
      <w:pPr>
        <w:pStyle w:val="Heading1separationline"/>
      </w:pPr>
    </w:p>
    <w:p w14:paraId="0B2AE96D" w14:textId="62559CBF" w:rsidR="00E808AD" w:rsidRDefault="00550051" w:rsidP="00BA1C02">
      <w:pPr>
        <w:pStyle w:val="Plattetekst"/>
      </w:pPr>
      <w:bookmarkStart w:id="34"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process and</w:t>
      </w:r>
      <w:r w:rsidR="00023E08">
        <w:t xml:space="preserve"> human</w:t>
      </w:r>
      <w:r w:rsidR="00C50FFB">
        <w:t xml:space="preserve"> behaviour</w:t>
      </w:r>
      <w:r w:rsidR="00023E08">
        <w:t>.</w:t>
      </w:r>
    </w:p>
    <w:p w14:paraId="0849B38C" w14:textId="2D8E15F9" w:rsidR="00F654FF" w:rsidRDefault="00E808AD" w:rsidP="00BA1C02">
      <w:pPr>
        <w:pStyle w:val="Platteteks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72327ECA" w:rsidR="00F654FF" w:rsidRDefault="00034001" w:rsidP="00BA1C02">
      <w:pPr>
        <w:pStyle w:val="Platteteks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 xml:space="preserve">by referencing existing standards, best practices and other guidance </w:t>
      </w:r>
      <w:r w:rsidR="00D15FDC">
        <w:t xml:space="preserve">on the </w:t>
      </w:r>
      <w:r w:rsidR="00EC58E2">
        <w:t xml:space="preserve">IALA-specific </w:t>
      </w:r>
      <w:r w:rsidR="00D15FDC">
        <w:t xml:space="preserve">topics that </w:t>
      </w:r>
      <w:r w:rsidR="002037D7">
        <w:t>are not</w:t>
      </w:r>
      <w:r w:rsidR="00D15FDC">
        <w:t xml:space="preserve"> addressed </w:t>
      </w:r>
      <w:r w:rsidR="002037D7">
        <w:t>by</w:t>
      </w:r>
      <w:r w:rsidR="00EC58E2">
        <w:t xml:space="preserve"> ready </w:t>
      </w:r>
      <w:commentRangeStart w:id="35"/>
      <w:commentRangeStart w:id="36"/>
      <w:commentRangeStart w:id="37"/>
      <w:commentRangeStart w:id="38"/>
      <w:r w:rsidR="00EC58E2">
        <w:t xml:space="preserve">available </w:t>
      </w:r>
      <w:r w:rsidR="00B109FC">
        <w:t>standards and best practices</w:t>
      </w:r>
      <w:r w:rsidR="004F3603">
        <w:t>.</w:t>
      </w:r>
      <w:commentRangeEnd w:id="35"/>
      <w:r w:rsidR="006E5AE9">
        <w:rPr>
          <w:rStyle w:val="Verwijzingopmerking"/>
        </w:rPr>
        <w:commentReference w:id="35"/>
      </w:r>
      <w:commentRangeEnd w:id="36"/>
      <w:r w:rsidR="00E93ED1">
        <w:rPr>
          <w:rStyle w:val="Verwijzingopmerking"/>
        </w:rPr>
        <w:commentReference w:id="36"/>
      </w:r>
      <w:commentRangeEnd w:id="37"/>
      <w:r w:rsidR="009224FA">
        <w:rPr>
          <w:rStyle w:val="Verwijzingopmerking"/>
        </w:rPr>
        <w:commentReference w:id="37"/>
      </w:r>
      <w:commentRangeEnd w:id="38"/>
      <w:r w:rsidR="0079224E">
        <w:rPr>
          <w:rStyle w:val="Verwijzingopmerking"/>
        </w:rPr>
        <w:commentReference w:id="38"/>
      </w:r>
    </w:p>
    <w:p w14:paraId="6E7372CF" w14:textId="7A33F19D" w:rsidR="00C24ED0" w:rsidRPr="00E93ED1" w:rsidRDefault="00C24ED0" w:rsidP="00DD1D5F">
      <w:pPr>
        <w:pStyle w:val="Kop1"/>
        <w:rPr>
          <w:highlight w:val="yellow"/>
        </w:rPr>
      </w:pPr>
      <w:bookmarkStart w:id="39" w:name="_Toc146796876"/>
      <w:commentRangeStart w:id="40"/>
      <w:commentRangeStart w:id="41"/>
      <w:r w:rsidRPr="00E93ED1">
        <w:rPr>
          <w:highlight w:val="yellow"/>
        </w:rPr>
        <w:t xml:space="preserve">Purpose </w:t>
      </w:r>
      <w:r w:rsidR="00DD1D5F" w:rsidRPr="00E93ED1">
        <w:rPr>
          <w:highlight w:val="yellow"/>
        </w:rPr>
        <w:t xml:space="preserve">and scope </w:t>
      </w:r>
      <w:r w:rsidRPr="00E93ED1">
        <w:rPr>
          <w:highlight w:val="yellow"/>
        </w:rPr>
        <w:t>of this document</w:t>
      </w:r>
      <w:bookmarkEnd w:id="39"/>
    </w:p>
    <w:p w14:paraId="728B938C"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Purpose and scope of the rec and guideline</w:t>
      </w:r>
    </w:p>
    <w:p w14:paraId="6FA8519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Cyber security awareness</w:t>
      </w:r>
    </w:p>
    <w:p w14:paraId="274E6E0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Risk assessment</w:t>
      </w:r>
    </w:p>
    <w:p w14:paraId="06DF3B7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hazard detection and mitigation</w:t>
      </w:r>
    </w:p>
    <w:p w14:paraId="3CF8031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Business continuity plans</w:t>
      </w:r>
    </w:p>
    <w:p w14:paraId="119A72AE"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6D2E25F8"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35DE4792" w14:textId="1E73941B" w:rsidR="00DD1D5F" w:rsidRPr="00E93ED1" w:rsidRDefault="00DD1D5F" w:rsidP="00E93ED1">
      <w:pPr>
        <w:rPr>
          <w:sz w:val="22"/>
        </w:rPr>
      </w:pPr>
      <w:r w:rsidRPr="00E93ED1">
        <w:rPr>
          <w:sz w:val="22"/>
          <w:highlight w:val="yellow"/>
        </w:rPr>
        <w:t>Cyber attack response plan</w:t>
      </w:r>
      <w:commentRangeEnd w:id="40"/>
      <w:r w:rsidR="00962433">
        <w:rPr>
          <w:rStyle w:val="Verwijzingopmerking"/>
        </w:rPr>
        <w:commentReference w:id="40"/>
      </w:r>
      <w:commentRangeEnd w:id="41"/>
      <w:r w:rsidR="009224FA">
        <w:rPr>
          <w:rStyle w:val="Verwijzingopmerking"/>
        </w:rPr>
        <w:commentReference w:id="41"/>
      </w:r>
    </w:p>
    <w:p w14:paraId="5E0858C6" w14:textId="77777777" w:rsidR="00F45EDF" w:rsidRPr="00F55AD7" w:rsidRDefault="00260BD5" w:rsidP="00F45EDF">
      <w:pPr>
        <w:pStyle w:val="Kop1"/>
      </w:pPr>
      <w:bookmarkStart w:id="42" w:name="_Toc146796877"/>
      <w:r>
        <w:t>available standards</w:t>
      </w:r>
      <w:r w:rsidR="00A22388">
        <w:t xml:space="preserve"> and guidance</w:t>
      </w:r>
      <w:bookmarkEnd w:id="42"/>
    </w:p>
    <w:p w14:paraId="01427B3A" w14:textId="77777777" w:rsidR="00F45EDF" w:rsidRPr="00F55AD7" w:rsidRDefault="00F45EDF" w:rsidP="00F45EDF">
      <w:pPr>
        <w:pStyle w:val="Heading1separationline"/>
      </w:pPr>
    </w:p>
    <w:p w14:paraId="6E7E04A2" w14:textId="77777777" w:rsidR="00E04E4B" w:rsidRPr="00E04E4B" w:rsidRDefault="00E04E4B" w:rsidP="00E04E4B">
      <w:pPr>
        <w:rPr>
          <w:sz w:val="22"/>
        </w:rPr>
      </w:pPr>
      <w:r w:rsidRPr="00E04E4B">
        <w:rPr>
          <w:sz w:val="22"/>
        </w:rPr>
        <w:t xml:space="preserve">The </w:t>
      </w:r>
      <w:r>
        <w:rPr>
          <w:sz w:val="22"/>
        </w:rPr>
        <w:t>IALA workshop on cyber security, held virtually in November 2021</w:t>
      </w:r>
      <w:r w:rsidR="00997310">
        <w:rPr>
          <w:sz w:val="22"/>
        </w:rPr>
        <w:t xml:space="preserve">, </w:t>
      </w:r>
      <w:r w:rsidR="002074A6">
        <w:rPr>
          <w:sz w:val="22"/>
        </w:rPr>
        <w:t xml:space="preserve">produced a list of available standards for adoption by IALA members. </w:t>
      </w:r>
      <w:r w:rsidR="00A22388">
        <w:rPr>
          <w:sz w:val="22"/>
        </w:rPr>
        <w:t>The workshop report elaborates on these standards</w:t>
      </w:r>
      <w:r w:rsidR="009E1449">
        <w:rPr>
          <w:sz w:val="22"/>
        </w:rPr>
        <w:t xml:space="preserve"> and</w:t>
      </w:r>
      <w:r w:rsidR="00FE379C">
        <w:rPr>
          <w:sz w:val="22"/>
        </w:rPr>
        <w:t xml:space="preserve"> </w:t>
      </w:r>
      <w:r w:rsidR="009E1449">
        <w:rPr>
          <w:sz w:val="22"/>
        </w:rPr>
        <w:t>t</w:t>
      </w:r>
      <w:r w:rsidR="00FE379C">
        <w:rPr>
          <w:sz w:val="22"/>
        </w:rPr>
        <w:t xml:space="preserve">hey are </w:t>
      </w:r>
      <w:r w:rsidR="009E1449">
        <w:rPr>
          <w:sz w:val="22"/>
        </w:rPr>
        <w:t>summarized</w:t>
      </w:r>
      <w:r w:rsidR="00FE379C">
        <w:rPr>
          <w:sz w:val="22"/>
        </w:rPr>
        <w:t xml:space="preserve"> below.</w:t>
      </w:r>
    </w:p>
    <w:p w14:paraId="7384AD44" w14:textId="77777777" w:rsidR="00E346AA" w:rsidRDefault="00500057" w:rsidP="00E655D2">
      <w:pPr>
        <w:pStyle w:val="Kop2"/>
      </w:pPr>
      <w:bookmarkStart w:id="43" w:name="_Toc146796878"/>
      <w:r>
        <w:t>Generic</w:t>
      </w:r>
      <w:r w:rsidR="00064F80">
        <w:t xml:space="preserve"> / IT</w:t>
      </w:r>
      <w:bookmarkEnd w:id="43"/>
    </w:p>
    <w:p w14:paraId="43F7FD2B" w14:textId="77777777" w:rsidR="005F0617" w:rsidRDefault="005F0617" w:rsidP="005F0617">
      <w:pPr>
        <w:pStyle w:val="Heading2separationline"/>
      </w:pPr>
    </w:p>
    <w:p w14:paraId="1BB83104" w14:textId="2D9D456F" w:rsidR="00E655D2" w:rsidRPr="005F0617" w:rsidRDefault="00E655D2" w:rsidP="00D97A07">
      <w:pPr>
        <w:pStyle w:val="Lijstalinea"/>
        <w:numPr>
          <w:ilvl w:val="0"/>
          <w:numId w:val="21"/>
        </w:numPr>
        <w:rPr>
          <w:sz w:val="22"/>
        </w:rPr>
      </w:pPr>
      <w:commentRangeStart w:id="44"/>
      <w:commentRangeStart w:id="45"/>
      <w:r w:rsidRPr="005F0617">
        <w:rPr>
          <w:sz w:val="22"/>
        </w:rPr>
        <w:t>ISO</w:t>
      </w:r>
      <w:r w:rsidR="00E93ED1">
        <w:rPr>
          <w:sz w:val="22"/>
        </w:rPr>
        <w:t>/EIC</w:t>
      </w:r>
      <w:r w:rsidRPr="005F0617">
        <w:rPr>
          <w:sz w:val="22"/>
        </w:rPr>
        <w:t xml:space="preserve"> 2700</w:t>
      </w:r>
      <w:r w:rsidR="00F83C6A">
        <w:rPr>
          <w:sz w:val="22"/>
        </w:rPr>
        <w:t>1</w:t>
      </w:r>
      <w:r w:rsidRPr="005F0617">
        <w:rPr>
          <w:sz w:val="22"/>
        </w:rPr>
        <w:t xml:space="preserve"> series</w:t>
      </w:r>
      <w:commentRangeEnd w:id="44"/>
      <w:r w:rsidR="00C24ED0">
        <w:rPr>
          <w:rStyle w:val="Verwijzingopmerking"/>
        </w:rPr>
        <w:commentReference w:id="44"/>
      </w:r>
      <w:commentRangeEnd w:id="45"/>
      <w:r w:rsidR="00E93ED1">
        <w:rPr>
          <w:rStyle w:val="Verwijzingopmerking"/>
        </w:rPr>
        <w:commentReference w:id="45"/>
      </w:r>
      <w:r w:rsidR="005C099E">
        <w:rPr>
          <w:sz w:val="22"/>
        </w:rPr>
        <w:t xml:space="preserve">: IT Information Security and Privacy Management, </w:t>
      </w:r>
      <w:r w:rsidR="005C099E" w:rsidRPr="00804B67">
        <w:rPr>
          <w:sz w:val="22"/>
        </w:rPr>
        <w:t>providing requirements for an information security management system (ISMS)</w:t>
      </w:r>
    </w:p>
    <w:p w14:paraId="090C9A5C" w14:textId="77777777" w:rsidR="005C099E" w:rsidRDefault="00064F80" w:rsidP="005C099E">
      <w:pPr>
        <w:pStyle w:val="Lijstalinea"/>
        <w:numPr>
          <w:ilvl w:val="0"/>
          <w:numId w:val="21"/>
        </w:numPr>
        <w:rPr>
          <w:sz w:val="22"/>
        </w:rPr>
      </w:pPr>
      <w:r w:rsidRPr="005F0617">
        <w:rPr>
          <w:sz w:val="22"/>
        </w:rPr>
        <w:t>NIST Cybersecurity Framework</w:t>
      </w:r>
      <w:r w:rsidR="005C099E">
        <w:rPr>
          <w:sz w:val="22"/>
        </w:rPr>
        <w:t xml:space="preserve">: </w:t>
      </w:r>
      <w:r w:rsidR="005C099E" w:rsidRPr="00804B67">
        <w:rPr>
          <w:sz w:val="22"/>
        </w:rPr>
        <w:t>guidance, based on existing standards, guidelines, and practices for organizations to better manage and reduce cybersecurity risk</w:t>
      </w:r>
    </w:p>
    <w:p w14:paraId="16026DC2" w14:textId="77777777" w:rsidR="005C099E" w:rsidRPr="005F0617" w:rsidRDefault="005C099E" w:rsidP="005C099E">
      <w:pPr>
        <w:pStyle w:val="Lijstalinea"/>
        <w:numPr>
          <w:ilvl w:val="0"/>
          <w:numId w:val="21"/>
        </w:numPr>
        <w:rPr>
          <w:sz w:val="22"/>
        </w:rPr>
      </w:pPr>
      <w:r w:rsidRPr="008D5B79">
        <w:rPr>
          <w:sz w:val="22"/>
        </w:rPr>
        <w:t>NIST SP800-53</w:t>
      </w:r>
      <w:r>
        <w:rPr>
          <w:sz w:val="22"/>
        </w:rPr>
        <w:t xml:space="preserve">: </w:t>
      </w:r>
      <w:r w:rsidRPr="00804B67">
        <w:rPr>
          <w:sz w:val="22"/>
        </w:rPr>
        <w:t>Security and Privacy Controls for Information Systems and Organizations</w:t>
      </w:r>
    </w:p>
    <w:p w14:paraId="3993D48D" w14:textId="12EAE3EB" w:rsidR="00064F80" w:rsidRDefault="005B665E" w:rsidP="00064F80">
      <w:pPr>
        <w:pStyle w:val="Kop2"/>
      </w:pPr>
      <w:bookmarkStart w:id="46" w:name="_Toc117686035"/>
      <w:bookmarkStart w:id="47" w:name="_Toc146796879"/>
      <w:bookmarkEnd w:id="46"/>
      <w:r>
        <w:t>Operational technology (OT)</w:t>
      </w:r>
      <w:bookmarkEnd w:id="47"/>
    </w:p>
    <w:p w14:paraId="774E0893" w14:textId="77777777" w:rsidR="005F0617" w:rsidRDefault="005F0617" w:rsidP="005F0617">
      <w:pPr>
        <w:pStyle w:val="Heading2separationline"/>
      </w:pPr>
    </w:p>
    <w:p w14:paraId="07ABEA10" w14:textId="54083EF1" w:rsidR="00064F80" w:rsidRPr="005F0617" w:rsidRDefault="0056653E" w:rsidP="00D97A07">
      <w:pPr>
        <w:pStyle w:val="Lijstalinea"/>
        <w:numPr>
          <w:ilvl w:val="0"/>
          <w:numId w:val="22"/>
        </w:numPr>
        <w:rPr>
          <w:sz w:val="22"/>
          <w:lang w:val="en-US"/>
        </w:rPr>
      </w:pPr>
      <w:r w:rsidRPr="005F0617">
        <w:rPr>
          <w:sz w:val="22"/>
        </w:rPr>
        <w:t>IEC 62443</w:t>
      </w:r>
      <w:r w:rsidR="00F44E91" w:rsidRPr="005F0617">
        <w:rPr>
          <w:sz w:val="22"/>
        </w:rPr>
        <w:t>: Cyber security for Industrial Automation and Control Systems</w:t>
      </w:r>
    </w:p>
    <w:p w14:paraId="693F28A0" w14:textId="77777777" w:rsidR="005B665E" w:rsidRDefault="0056653E" w:rsidP="005B665E">
      <w:pPr>
        <w:pStyle w:val="Kop2"/>
      </w:pPr>
      <w:bookmarkStart w:id="48" w:name="_Toc146796880"/>
      <w:r>
        <w:t>for</w:t>
      </w:r>
      <w:r w:rsidR="005B665E">
        <w:t xml:space="preserve"> </w:t>
      </w:r>
      <w:r w:rsidR="00523F5C">
        <w:t xml:space="preserve">the </w:t>
      </w:r>
      <w:r w:rsidR="005B665E">
        <w:t>maritime domain</w:t>
      </w:r>
      <w:bookmarkEnd w:id="48"/>
    </w:p>
    <w:p w14:paraId="37066089" w14:textId="77777777" w:rsidR="005F0617" w:rsidRDefault="005F0617" w:rsidP="005F0617">
      <w:pPr>
        <w:pStyle w:val="Heading2separationline"/>
      </w:pPr>
    </w:p>
    <w:p w14:paraId="0AB23C84" w14:textId="02E1915D" w:rsidR="005B665E" w:rsidRPr="00DA0383" w:rsidRDefault="005721EF" w:rsidP="00D97A07">
      <w:pPr>
        <w:pStyle w:val="Lijstalinea"/>
        <w:numPr>
          <w:ilvl w:val="0"/>
          <w:numId w:val="20"/>
        </w:numPr>
        <w:rPr>
          <w:sz w:val="22"/>
        </w:rPr>
      </w:pPr>
      <w:r w:rsidRPr="00DA0383">
        <w:rPr>
          <w:sz w:val="22"/>
        </w:rPr>
        <w:t xml:space="preserve">IMO </w:t>
      </w:r>
      <w:r w:rsidR="00523F5C" w:rsidRPr="00DA0383">
        <w:rPr>
          <w:sz w:val="22"/>
        </w:rPr>
        <w:t>MSC-FAL.1/Circ.3</w:t>
      </w:r>
      <w:ins w:id="49" w:author="Martijn Ebben" w:date="2023-09-28T11:38:00Z">
        <w:r w:rsidR="008117C7">
          <w:rPr>
            <w:sz w:val="22"/>
          </w:rPr>
          <w:t>-REV.2</w:t>
        </w:r>
      </w:ins>
      <w:r w:rsidR="00523F5C" w:rsidRPr="00DA0383">
        <w:rPr>
          <w:sz w:val="22"/>
        </w:rPr>
        <w:t xml:space="preserve">: </w:t>
      </w:r>
      <w:r w:rsidRPr="00DA0383">
        <w:rPr>
          <w:sz w:val="22"/>
        </w:rPr>
        <w:t>Guidelines on Mari</w:t>
      </w:r>
      <w:r w:rsidR="003A2A4F" w:rsidRPr="00DA0383">
        <w:rPr>
          <w:sz w:val="22"/>
        </w:rPr>
        <w:t>time Cyber Risk Management</w:t>
      </w:r>
    </w:p>
    <w:p w14:paraId="72C85823" w14:textId="144E289F" w:rsidR="00BD6415" w:rsidRDefault="005C099E" w:rsidP="00D97A07">
      <w:pPr>
        <w:pStyle w:val="Lijstalinea"/>
        <w:numPr>
          <w:ilvl w:val="0"/>
          <w:numId w:val="20"/>
        </w:numPr>
        <w:rPr>
          <w:sz w:val="22"/>
        </w:rPr>
      </w:pPr>
      <w:r>
        <w:rPr>
          <w:sz w:val="22"/>
        </w:rPr>
        <w:t>ISO/</w:t>
      </w:r>
      <w:r w:rsidR="00BD6415">
        <w:rPr>
          <w:sz w:val="22"/>
        </w:rPr>
        <w:t xml:space="preserve">IEC 63173: </w:t>
      </w:r>
      <w:r w:rsidR="00BD6415" w:rsidRPr="00BD6415">
        <w:rPr>
          <w:sz w:val="22"/>
        </w:rPr>
        <w:t>Maritime navigation and radiocommunication equipment and systems</w:t>
      </w:r>
      <w:ins w:id="50" w:author="Ebben, Martijn" w:date="2023-09-19T16:45:00Z">
        <w:r w:rsidR="008D2519">
          <w:rPr>
            <w:sz w:val="22"/>
          </w:rPr>
          <w:t xml:space="preserve">, </w:t>
        </w:r>
        <w:commentRangeStart w:id="51"/>
        <w:r w:rsidR="008D2519">
          <w:rPr>
            <w:sz w:val="22"/>
          </w:rPr>
          <w:t>including SECOM</w:t>
        </w:r>
      </w:ins>
      <w:commentRangeEnd w:id="51"/>
      <w:r w:rsidR="0066400E">
        <w:rPr>
          <w:rStyle w:val="Verwijzingopmerking"/>
        </w:rPr>
        <w:commentReference w:id="51"/>
      </w:r>
    </w:p>
    <w:p w14:paraId="0AEA1BCC" w14:textId="77777777" w:rsidR="003A2A4F" w:rsidRPr="00DA0383" w:rsidRDefault="00523F5C" w:rsidP="00D97A07">
      <w:pPr>
        <w:pStyle w:val="Lijstalinea"/>
        <w:numPr>
          <w:ilvl w:val="0"/>
          <w:numId w:val="20"/>
        </w:numPr>
        <w:rPr>
          <w:sz w:val="22"/>
        </w:rPr>
      </w:pPr>
      <w:r w:rsidRPr="00DA0383">
        <w:rPr>
          <w:sz w:val="22"/>
        </w:rPr>
        <w:t xml:space="preserve">Resolution MSC.428(98): </w:t>
      </w:r>
      <w:r w:rsidR="00C27A43" w:rsidRPr="00DA0383">
        <w:rPr>
          <w:sz w:val="22"/>
        </w:rPr>
        <w:t xml:space="preserve">MSC </w:t>
      </w:r>
      <w:r w:rsidR="00B46542" w:rsidRPr="00DA0383">
        <w:rPr>
          <w:sz w:val="22"/>
        </w:rPr>
        <w:t>Maritime Cyber Risk Management in Safety Management Systems</w:t>
      </w:r>
    </w:p>
    <w:p w14:paraId="523915EF" w14:textId="77777777" w:rsidR="00081B20" w:rsidRPr="00DA0383" w:rsidRDefault="00081B20" w:rsidP="00D97A07">
      <w:pPr>
        <w:pStyle w:val="Lijstalinea"/>
        <w:numPr>
          <w:ilvl w:val="0"/>
          <w:numId w:val="20"/>
        </w:numPr>
        <w:rPr>
          <w:sz w:val="22"/>
        </w:rPr>
      </w:pPr>
      <w:r w:rsidRPr="00DA0383">
        <w:rPr>
          <w:sz w:val="22"/>
        </w:rPr>
        <w:t>NISTIR 8323</w:t>
      </w:r>
      <w:r w:rsidR="00523F5C" w:rsidRPr="00DA0383">
        <w:rPr>
          <w:sz w:val="22"/>
        </w:rPr>
        <w:t>: Foundational PNT Profile: Applying the Cybersecurity Framework for the Responsible Use of Positioning, Navigation, and Timing (PNT) Services</w:t>
      </w:r>
    </w:p>
    <w:bookmarkEnd w:id="34"/>
    <w:p w14:paraId="730B4DD5" w14:textId="77777777" w:rsidR="006C6CBA" w:rsidRPr="006C6CBA" w:rsidRDefault="006C6CBA" w:rsidP="00D97A07">
      <w:pPr>
        <w:pStyle w:val="Lijstalinea"/>
        <w:numPr>
          <w:ilvl w:val="0"/>
          <w:numId w:val="20"/>
        </w:numPr>
        <w:rPr>
          <w:sz w:val="22"/>
        </w:rPr>
      </w:pPr>
      <w:r w:rsidRPr="006C6CBA">
        <w:rPr>
          <w:sz w:val="22"/>
        </w:rPr>
        <w:lastRenderedPageBreak/>
        <w:t>ISO 23806: Maritime Cyber safety standard</w:t>
      </w:r>
    </w:p>
    <w:p w14:paraId="13B5E6AF" w14:textId="77777777" w:rsidR="00425FC0" w:rsidRDefault="006C6CBA" w:rsidP="00D97A07">
      <w:pPr>
        <w:pStyle w:val="Lijstalinea"/>
        <w:numPr>
          <w:ilvl w:val="0"/>
          <w:numId w:val="20"/>
        </w:numPr>
        <w:rPr>
          <w:sz w:val="22"/>
        </w:rPr>
      </w:pPr>
      <w:r>
        <w:rPr>
          <w:sz w:val="22"/>
        </w:rPr>
        <w:t xml:space="preserve">BIMCO et al.: </w:t>
      </w:r>
      <w:r w:rsidR="00425FC0" w:rsidRPr="00425FC0">
        <w:rPr>
          <w:sz w:val="22"/>
        </w:rPr>
        <w:t>The Guidelines on Cyber Security Onboard Ships</w:t>
      </w:r>
    </w:p>
    <w:p w14:paraId="445F7641" w14:textId="77777777" w:rsidR="00C5605B" w:rsidRPr="00C5605B" w:rsidRDefault="00C5605B" w:rsidP="00C5605B">
      <w:pPr>
        <w:rPr>
          <w:sz w:val="22"/>
        </w:rPr>
      </w:pPr>
    </w:p>
    <w:p w14:paraId="1D487BAC" w14:textId="77777777" w:rsidR="001351DE" w:rsidRPr="00F55AD7" w:rsidRDefault="00456543" w:rsidP="001351DE">
      <w:pPr>
        <w:pStyle w:val="Kop1"/>
      </w:pPr>
      <w:bookmarkStart w:id="52" w:name="_Toc146796881"/>
      <w:r>
        <w:t>Considerations</w:t>
      </w:r>
      <w:r w:rsidR="000A7644">
        <w:t xml:space="preserve"> for ATON</w:t>
      </w:r>
      <w:bookmarkEnd w:id="52"/>
    </w:p>
    <w:p w14:paraId="00BD4A15" w14:textId="77777777" w:rsidR="001351DE" w:rsidRPr="00F55AD7" w:rsidRDefault="001351DE" w:rsidP="001351DE">
      <w:pPr>
        <w:pStyle w:val="Heading1separationline"/>
      </w:pPr>
    </w:p>
    <w:p w14:paraId="669EAD39" w14:textId="3F444C75" w:rsidR="00CB2E56" w:rsidRDefault="00AF3517" w:rsidP="00174F96">
      <w:pPr>
        <w:pStyle w:val="Plattetekst"/>
        <w:rPr>
          <w:lang w:val="en-US"/>
        </w:rPr>
      </w:pPr>
      <w:r>
        <w:t xml:space="preserve">An </w:t>
      </w:r>
      <w:r w:rsidR="008110C2">
        <w:t xml:space="preserve">Aid to Navigation </w:t>
      </w:r>
      <w:r w:rsidR="00E1554C">
        <w:t>(</w:t>
      </w:r>
      <w:r w:rsidR="00E378B3">
        <w:t>A</w:t>
      </w:r>
      <w:ins w:id="53" w:author="Jeffrey" w:date="2023-10-17T15:45:00Z">
        <w:r w:rsidR="0066400E">
          <w:t>to</w:t>
        </w:r>
      </w:ins>
      <w:del w:id="54" w:author="Jeffrey" w:date="2023-10-17T15:45:00Z">
        <w:r w:rsidR="00E378B3" w:rsidDel="0066400E">
          <w:delText>TO</w:delText>
        </w:r>
      </w:del>
      <w:r w:rsidR="00E378B3">
        <w:t>N</w:t>
      </w:r>
      <w:r w:rsidR="00E1554C">
        <w:t>)</w:t>
      </w:r>
      <w:r w:rsidR="00E378B3">
        <w:t xml:space="preserve"> </w:t>
      </w:r>
      <w:r>
        <w:t xml:space="preserve">is </w:t>
      </w:r>
      <w:r w:rsidRPr="0017659A">
        <w:t>a device, system or service, external to vessels, designed and operated to enhance safe and efficient navigation of individual vessels and/or vessel traffic</w:t>
      </w:r>
      <w:r w:rsidR="00F95F18" w:rsidRPr="0017659A">
        <w:t xml:space="preserve">. </w:t>
      </w:r>
      <w:ins w:id="55" w:author="Martijn Ebben" w:date="2023-09-28T14:03:00Z">
        <w:r w:rsidR="00077EAB">
          <w:t>Some</w:t>
        </w:r>
      </w:ins>
      <w:r w:rsidR="0048465B" w:rsidRPr="0017659A">
        <w:t xml:space="preserve"> types of A</w:t>
      </w:r>
      <w:ins w:id="56" w:author="Jeffrey" w:date="2023-10-17T15:45:00Z">
        <w:r w:rsidR="0066400E">
          <w:t>to</w:t>
        </w:r>
      </w:ins>
      <w:del w:id="57" w:author="Jeffrey" w:date="2023-10-17T15:45:00Z">
        <w:r w:rsidR="0048465B" w:rsidRPr="0017659A" w:rsidDel="0066400E">
          <w:delText>TO</w:delText>
        </w:r>
      </w:del>
      <w:r w:rsidR="0048465B" w:rsidRPr="0017659A">
        <w:t>N</w:t>
      </w:r>
      <w:ins w:id="58" w:author="Jeffrey" w:date="2023-10-17T16:10:00Z">
        <w:r w:rsidR="007D2755">
          <w:t>s</w:t>
        </w:r>
      </w:ins>
      <w:r w:rsidR="0048465B" w:rsidRPr="0017659A">
        <w:t xml:space="preserve"> are</w:t>
      </w:r>
      <w:r w:rsidR="00174F96">
        <w:t>:</w:t>
      </w:r>
    </w:p>
    <w:p w14:paraId="28A24AB9" w14:textId="10D00D7C" w:rsidR="00174F96" w:rsidRDefault="00174F96" w:rsidP="00174F96">
      <w:pPr>
        <w:pStyle w:val="Bullet1"/>
        <w:rPr>
          <w:ins w:id="59" w:author="Martijn Ebben" w:date="2023-09-28T08:58:00Z"/>
          <w:lang w:val="en-US"/>
        </w:rPr>
      </w:pPr>
      <w:ins w:id="60" w:author="Martijn Ebben" w:date="2023-09-28T08:58:00Z">
        <w:r>
          <w:rPr>
            <w:lang w:val="en-US"/>
          </w:rPr>
          <w:t>Physical A</w:t>
        </w:r>
      </w:ins>
      <w:ins w:id="61" w:author="Jeffrey" w:date="2023-10-17T15:45:00Z">
        <w:r w:rsidR="0066400E">
          <w:rPr>
            <w:lang w:val="en-US"/>
          </w:rPr>
          <w:t>to</w:t>
        </w:r>
      </w:ins>
      <w:ins w:id="62" w:author="Martijn Ebben" w:date="2023-09-28T08:58:00Z">
        <w:del w:id="63" w:author="Jeffrey" w:date="2023-10-17T15:45:00Z">
          <w:r w:rsidDel="0066400E">
            <w:rPr>
              <w:lang w:val="en-US"/>
            </w:rPr>
            <w:delText>TO</w:delText>
          </w:r>
        </w:del>
        <w:r>
          <w:rPr>
            <w:lang w:val="en-US"/>
          </w:rPr>
          <w:t>N:</w:t>
        </w:r>
      </w:ins>
    </w:p>
    <w:p w14:paraId="4B3A606B" w14:textId="26AF90CE" w:rsidR="00EE447A" w:rsidRDefault="00EE447A" w:rsidP="00EE447A">
      <w:pPr>
        <w:pStyle w:val="Bullet1"/>
        <w:numPr>
          <w:ilvl w:val="1"/>
          <w:numId w:val="12"/>
        </w:numPr>
        <w:rPr>
          <w:ins w:id="64" w:author="Martijn Ebben" w:date="2023-09-28T12:08:00Z"/>
          <w:lang w:val="en-US"/>
        </w:rPr>
      </w:pPr>
      <w:ins w:id="65" w:author="Martijn Ebben" w:date="2023-09-28T12:08:00Z">
        <w:r w:rsidRPr="0017659A">
          <w:rPr>
            <w:lang w:val="en-US"/>
          </w:rPr>
          <w:t>Visual</w:t>
        </w:r>
        <w:r>
          <w:rPr>
            <w:lang w:val="en-US"/>
          </w:rPr>
          <w:t xml:space="preserve"> A</w:t>
        </w:r>
      </w:ins>
      <w:ins w:id="66" w:author="Jeffrey" w:date="2023-10-17T15:45:00Z">
        <w:r w:rsidR="0066400E">
          <w:rPr>
            <w:lang w:val="en-US"/>
          </w:rPr>
          <w:t>to</w:t>
        </w:r>
      </w:ins>
      <w:ins w:id="67" w:author="Martijn Ebben" w:date="2023-09-28T12:08:00Z">
        <w:del w:id="68" w:author="Jeffrey" w:date="2023-10-17T15:45:00Z">
          <w:r w:rsidDel="0066400E">
            <w:rPr>
              <w:lang w:val="en-US"/>
            </w:rPr>
            <w:delText>TO</w:delText>
          </w:r>
        </w:del>
        <w:r>
          <w:rPr>
            <w:lang w:val="en-US"/>
          </w:rPr>
          <w:t>N</w:t>
        </w:r>
        <w:r w:rsidRPr="0017659A">
          <w:rPr>
            <w:lang w:val="en-US"/>
          </w:rPr>
          <w:t>: Lights, buoys, beacons, etc</w:t>
        </w:r>
      </w:ins>
    </w:p>
    <w:p w14:paraId="1991D8E4" w14:textId="44EDBFDF" w:rsidR="00EE447A" w:rsidRDefault="00EE447A" w:rsidP="00EE447A">
      <w:pPr>
        <w:pStyle w:val="Bullet1"/>
        <w:numPr>
          <w:ilvl w:val="1"/>
          <w:numId w:val="12"/>
        </w:numPr>
        <w:rPr>
          <w:ins w:id="69" w:author="Jeffrey" w:date="2023-10-17T15:57:00Z"/>
          <w:lang w:val="en-US"/>
        </w:rPr>
      </w:pPr>
      <w:ins w:id="70" w:author="Martijn Ebben" w:date="2023-09-28T12:08:00Z">
        <w:r w:rsidRPr="6F681F07">
          <w:rPr>
            <w:lang w:val="en-US"/>
          </w:rPr>
          <w:t>Audible A</w:t>
        </w:r>
      </w:ins>
      <w:ins w:id="71" w:author="Jeffrey" w:date="2023-10-17T15:45:00Z">
        <w:r w:rsidR="0066400E">
          <w:rPr>
            <w:lang w:val="en-US"/>
          </w:rPr>
          <w:t>to</w:t>
        </w:r>
      </w:ins>
      <w:ins w:id="72" w:author="Martijn Ebben" w:date="2023-09-28T12:08:00Z">
        <w:del w:id="73" w:author="Jeffrey" w:date="2023-10-17T15:45:00Z">
          <w:r w:rsidRPr="6F681F07" w:rsidDel="0066400E">
            <w:rPr>
              <w:lang w:val="en-US"/>
            </w:rPr>
            <w:delText>TO</w:delText>
          </w:r>
        </w:del>
        <w:r w:rsidRPr="6F681F07">
          <w:rPr>
            <w:lang w:val="en-US"/>
          </w:rPr>
          <w:t>N: Bells, horns, Mariner Radio Activated Sound Signals (MRASS), etc</w:t>
        </w:r>
      </w:ins>
    </w:p>
    <w:p w14:paraId="7EBEABD4" w14:textId="2BC4EF5E" w:rsidR="00240852" w:rsidRPr="00367422" w:rsidRDefault="00240852" w:rsidP="00EE447A">
      <w:pPr>
        <w:pStyle w:val="Bullet1"/>
        <w:numPr>
          <w:ilvl w:val="1"/>
          <w:numId w:val="12"/>
        </w:numPr>
        <w:rPr>
          <w:ins w:id="74" w:author="Martijn Ebben" w:date="2023-09-28T12:08:00Z"/>
          <w:lang w:val="en-US"/>
        </w:rPr>
      </w:pPr>
      <w:ins w:id="75" w:author="Jeffrey" w:date="2023-10-17T15:57:00Z">
        <w:r>
          <w:rPr>
            <w:lang w:val="en-US"/>
          </w:rPr>
          <w:t>Radar reflectors</w:t>
        </w:r>
      </w:ins>
    </w:p>
    <w:p w14:paraId="0B3A6B83" w14:textId="78014CC3" w:rsidR="00EE447A" w:rsidRPr="00367422" w:rsidRDefault="00EE447A" w:rsidP="00EE447A">
      <w:pPr>
        <w:pStyle w:val="Bullet1"/>
        <w:rPr>
          <w:ins w:id="76" w:author="Martijn Ebben" w:date="2023-09-28T12:08:00Z"/>
          <w:lang w:val="en-US"/>
        </w:rPr>
      </w:pPr>
      <w:ins w:id="77" w:author="Martijn Ebben" w:date="2023-09-28T12:08:00Z">
        <w:r w:rsidRPr="6F681F07">
          <w:rPr>
            <w:lang w:val="en-US"/>
          </w:rPr>
          <w:t>Electronic (Automatic Identification System (AIS) A</w:t>
        </w:r>
      </w:ins>
      <w:ins w:id="78" w:author="Jeffrey" w:date="2023-10-17T15:45:00Z">
        <w:r w:rsidR="0066400E">
          <w:rPr>
            <w:lang w:val="en-US"/>
          </w:rPr>
          <w:t>to</w:t>
        </w:r>
      </w:ins>
      <w:ins w:id="79" w:author="Martijn Ebben" w:date="2023-09-28T12:08:00Z">
        <w:del w:id="80" w:author="Jeffrey" w:date="2023-10-17T15:45:00Z">
          <w:r w:rsidRPr="6F681F07" w:rsidDel="0066400E">
            <w:rPr>
              <w:lang w:val="en-US"/>
            </w:rPr>
            <w:delText>TO</w:delText>
          </w:r>
        </w:del>
        <w:r w:rsidRPr="6F681F07">
          <w:rPr>
            <w:lang w:val="en-US"/>
          </w:rPr>
          <w:t xml:space="preserve">N, radar </w:t>
        </w:r>
        <w:del w:id="81" w:author="Jeffrey" w:date="2023-10-17T15:57:00Z">
          <w:r w:rsidRPr="6F681F07" w:rsidDel="00240852">
            <w:rPr>
              <w:lang w:val="en-US"/>
            </w:rPr>
            <w:delText>beacon</w:delText>
          </w:r>
        </w:del>
      </w:ins>
      <w:ins w:id="82" w:author="Jeffrey" w:date="2023-10-17T15:57:00Z">
        <w:r w:rsidR="00240852">
          <w:rPr>
            <w:lang w:val="en-US"/>
          </w:rPr>
          <w:t>responder</w:t>
        </w:r>
      </w:ins>
      <w:ins w:id="83" w:author="Martijn Ebben" w:date="2023-09-28T12:08:00Z">
        <w:r w:rsidRPr="6F681F07">
          <w:rPr>
            <w:lang w:val="en-US"/>
          </w:rPr>
          <w:t xml:space="preserve"> (R</w:t>
        </w:r>
      </w:ins>
      <w:ins w:id="84" w:author="Jeffrey" w:date="2023-10-17T15:46:00Z">
        <w:r w:rsidR="0066400E">
          <w:rPr>
            <w:lang w:val="en-US"/>
          </w:rPr>
          <w:t>ACON</w:t>
        </w:r>
      </w:ins>
      <w:ins w:id="85" w:author="Martijn Ebben" w:date="2023-09-28T12:08:00Z">
        <w:del w:id="86" w:author="Jeffrey" w:date="2023-10-17T15:46:00Z">
          <w:r w:rsidRPr="6F681F07" w:rsidDel="0066400E">
            <w:rPr>
              <w:lang w:val="en-US"/>
            </w:rPr>
            <w:delText>acon</w:delText>
          </w:r>
        </w:del>
        <w:r w:rsidRPr="6F681F07">
          <w:rPr>
            <w:lang w:val="en-US"/>
          </w:rPr>
          <w:t>) and radar target enhancer)</w:t>
        </w:r>
      </w:ins>
      <w:ins w:id="87" w:author="Jeffrey" w:date="2023-10-17T15:46:00Z">
        <w:r w:rsidR="0066400E">
          <w:rPr>
            <w:lang w:val="en-US"/>
          </w:rPr>
          <w:t xml:space="preserve"> and in the future the VDES (VHF Data Exchange System)</w:t>
        </w:r>
      </w:ins>
    </w:p>
    <w:p w14:paraId="5B3B3B68" w14:textId="58999E3C" w:rsidR="00EE447A" w:rsidRDefault="00EE447A" w:rsidP="00EE447A">
      <w:pPr>
        <w:pStyle w:val="Bullet1"/>
        <w:rPr>
          <w:ins w:id="88" w:author="Martijn Ebben" w:date="2023-09-28T12:08:00Z"/>
        </w:rPr>
      </w:pPr>
      <w:commentRangeStart w:id="89"/>
      <w:ins w:id="90" w:author="Martijn Ebben" w:date="2023-09-28T12:08:00Z">
        <w:r w:rsidRPr="2EC3DF72">
          <w:rPr>
            <w:lang w:val="en-US"/>
          </w:rPr>
          <w:t>Global Navigation Satellite Systems (GNSS)</w:t>
        </w:r>
      </w:ins>
      <w:commentRangeEnd w:id="89"/>
      <w:r w:rsidR="0066400E">
        <w:rPr>
          <w:rStyle w:val="Verwijzingopmerking"/>
          <w:color w:val="auto"/>
        </w:rPr>
        <w:commentReference w:id="89"/>
      </w:r>
    </w:p>
    <w:p w14:paraId="60D0AAC8" w14:textId="2596795B" w:rsidR="00003A28" w:rsidDel="00EE447A" w:rsidRDefault="00003A28">
      <w:pPr>
        <w:pStyle w:val="Bullet1"/>
        <w:numPr>
          <w:ilvl w:val="0"/>
          <w:numId w:val="0"/>
        </w:numPr>
        <w:ind w:left="992" w:hanging="425"/>
        <w:rPr>
          <w:ins w:id="91" w:author="Ebben, Martijn" w:date="2023-09-26T14:13:00Z"/>
          <w:del w:id="92" w:author="Martijn Ebben" w:date="2023-09-28T12:08:00Z"/>
          <w:lang w:val="en-US"/>
        </w:rPr>
        <w:pPrChange w:id="93" w:author="Martijn Ebben" w:date="2023-09-28T12:09:00Z">
          <w:pPr>
            <w:pStyle w:val="Bullet1"/>
            <w:numPr>
              <w:ilvl w:val="1"/>
            </w:numPr>
            <w:ind w:left="1440" w:hanging="360"/>
          </w:pPr>
        </w:pPrChange>
      </w:pPr>
      <w:ins w:id="94" w:author="Ebben, Martijn" w:date="2023-09-26T14:13:00Z">
        <w:del w:id="95" w:author="Martijn Ebben" w:date="2023-09-28T12:08:00Z">
          <w:r w:rsidRPr="0017659A" w:rsidDel="00EE447A">
            <w:rPr>
              <w:lang w:val="en-US"/>
            </w:rPr>
            <w:delText>Visual</w:delText>
          </w:r>
        </w:del>
      </w:ins>
      <w:ins w:id="96" w:author="Ebben, Martijn" w:date="2023-09-26T14:17:00Z">
        <w:del w:id="97" w:author="Martijn Ebben" w:date="2023-09-28T12:08:00Z">
          <w:r w:rsidR="00CB2E56" w:rsidDel="00EE447A">
            <w:rPr>
              <w:lang w:val="en-US"/>
            </w:rPr>
            <w:delText xml:space="preserve"> ATON</w:delText>
          </w:r>
        </w:del>
      </w:ins>
      <w:ins w:id="98" w:author="Ebben, Martijn" w:date="2023-09-26T14:13:00Z">
        <w:del w:id="99" w:author="Martijn Ebben" w:date="2023-09-28T12:08:00Z">
          <w:r w:rsidRPr="0017659A" w:rsidDel="00EE447A">
            <w:rPr>
              <w:lang w:val="en-US"/>
            </w:rPr>
            <w:delText>: Lights, buoys, beacons, etc</w:delText>
          </w:r>
        </w:del>
      </w:ins>
    </w:p>
    <w:p w14:paraId="2CEB52CE" w14:textId="62788351" w:rsidR="00A466C0" w:rsidRPr="00367422" w:rsidDel="00EE447A" w:rsidRDefault="00277B1C">
      <w:pPr>
        <w:pStyle w:val="Bullet1"/>
        <w:numPr>
          <w:ilvl w:val="0"/>
          <w:numId w:val="0"/>
        </w:numPr>
        <w:ind w:left="992" w:hanging="425"/>
        <w:rPr>
          <w:ins w:id="100" w:author="Ebben, Martijn" w:date="2023-09-26T14:00:00Z"/>
          <w:del w:id="101" w:author="Martijn Ebben" w:date="2023-09-28T12:08:00Z"/>
          <w:lang w:val="en-US"/>
        </w:rPr>
        <w:pPrChange w:id="102" w:author="Martijn Ebben" w:date="2023-09-28T12:09:00Z">
          <w:pPr>
            <w:pStyle w:val="Bullet1"/>
            <w:numPr>
              <w:ilvl w:val="1"/>
            </w:numPr>
            <w:ind w:left="1440" w:hanging="360"/>
          </w:pPr>
        </w:pPrChange>
      </w:pPr>
      <w:ins w:id="103" w:author="Ebben, Martijn" w:date="2023-09-26T13:56:00Z">
        <w:del w:id="104" w:author="Martijn Ebben" w:date="2023-09-28T12:08:00Z">
          <w:r w:rsidRPr="0017659A" w:rsidDel="00EE447A">
            <w:rPr>
              <w:lang w:val="en-US"/>
            </w:rPr>
            <w:delText>Audible</w:delText>
          </w:r>
        </w:del>
      </w:ins>
      <w:ins w:id="105" w:author="Ebben, Martijn" w:date="2023-09-26T14:17:00Z">
        <w:del w:id="106" w:author="Martijn Ebben" w:date="2023-09-28T12:08:00Z">
          <w:r w:rsidR="00CB2E56" w:rsidDel="00EE447A">
            <w:rPr>
              <w:lang w:val="en-US"/>
            </w:rPr>
            <w:delText xml:space="preserve"> </w:delText>
          </w:r>
        </w:del>
      </w:ins>
      <w:ins w:id="107" w:author="Ebben, Martijn" w:date="2023-09-26T14:16:00Z">
        <w:del w:id="108" w:author="Martijn Ebben" w:date="2023-09-28T12:08:00Z">
          <w:r w:rsidR="00CB2E56" w:rsidDel="00EE447A">
            <w:rPr>
              <w:lang w:val="en-US"/>
            </w:rPr>
            <w:delText>A</w:delText>
          </w:r>
        </w:del>
      </w:ins>
      <w:ins w:id="109" w:author="Ebben, Martijn" w:date="2023-09-26T14:17:00Z">
        <w:del w:id="110" w:author="Martijn Ebben" w:date="2023-09-28T12:08:00Z">
          <w:r w:rsidR="00CB2E56" w:rsidDel="00EE447A">
            <w:rPr>
              <w:lang w:val="en-US"/>
            </w:rPr>
            <w:delText>TON</w:delText>
          </w:r>
        </w:del>
      </w:ins>
      <w:ins w:id="111" w:author="Ebben, Martijn" w:date="2023-09-26T13:56:00Z">
        <w:del w:id="112" w:author="Martijn Ebben" w:date="2023-09-28T12:08:00Z">
          <w:r w:rsidRPr="0017659A" w:rsidDel="00EE447A">
            <w:rPr>
              <w:lang w:val="en-US"/>
            </w:rPr>
            <w:delText xml:space="preserve">: </w:delText>
          </w:r>
        </w:del>
      </w:ins>
      <w:ins w:id="113" w:author="Ebben, Martijn" w:date="2023-09-26T13:58:00Z">
        <w:del w:id="114" w:author="Martijn Ebben" w:date="2023-09-28T12:08:00Z">
          <w:r w:rsidR="00830191" w:rsidRPr="0017659A" w:rsidDel="00EE447A">
            <w:rPr>
              <w:lang w:val="en-US"/>
            </w:rPr>
            <w:delText xml:space="preserve">Bells, </w:delText>
          </w:r>
          <w:r w:rsidR="00536B26" w:rsidRPr="0017659A" w:rsidDel="00EE447A">
            <w:rPr>
              <w:lang w:val="en-US"/>
            </w:rPr>
            <w:delText>fog signals, etc</w:delText>
          </w:r>
        </w:del>
      </w:ins>
    </w:p>
    <w:p w14:paraId="514CC12E" w14:textId="214327F3" w:rsidR="001904DB" w:rsidRPr="00367422" w:rsidDel="00EE447A" w:rsidRDefault="00E722AD">
      <w:pPr>
        <w:pStyle w:val="Bullet1"/>
        <w:numPr>
          <w:ilvl w:val="0"/>
          <w:numId w:val="0"/>
        </w:numPr>
        <w:ind w:left="992" w:hanging="425"/>
        <w:rPr>
          <w:ins w:id="115" w:author="Ebben, Martijn" w:date="2023-09-26T14:02:00Z"/>
          <w:del w:id="116" w:author="Martijn Ebben" w:date="2023-09-28T12:08:00Z"/>
          <w:lang w:val="en-US"/>
        </w:rPr>
        <w:pPrChange w:id="117" w:author="Martijn Ebben" w:date="2023-09-28T12:09:00Z">
          <w:pPr>
            <w:pStyle w:val="Bullet1"/>
            <w:numPr>
              <w:ilvl w:val="1"/>
            </w:numPr>
            <w:ind w:left="1440" w:hanging="360"/>
          </w:pPr>
        </w:pPrChange>
      </w:pPr>
      <w:ins w:id="118" w:author="Ebben, Martijn" w:date="2023-09-26T14:00:00Z">
        <w:del w:id="119" w:author="Martijn Ebben" w:date="2023-09-28T12:08:00Z">
          <w:r w:rsidRPr="00367422" w:rsidDel="00EE447A">
            <w:rPr>
              <w:lang w:val="en-US"/>
            </w:rPr>
            <w:delText xml:space="preserve">Radio ATON: </w:delText>
          </w:r>
        </w:del>
      </w:ins>
      <w:ins w:id="120" w:author="Ebben, Martijn" w:date="2023-09-26T14:07:00Z">
        <w:del w:id="121" w:author="Martijn Ebben" w:date="2023-09-28T12:08:00Z">
          <w:r w:rsidR="00997836" w:rsidRPr="00367422" w:rsidDel="00EE447A">
            <w:rPr>
              <w:lang w:val="en-US"/>
            </w:rPr>
            <w:delText>R</w:delText>
          </w:r>
        </w:del>
      </w:ins>
      <w:ins w:id="122" w:author="Ebben, Martijn" w:date="2023-09-26T14:01:00Z">
        <w:del w:id="123" w:author="Martijn Ebben" w:date="2023-09-28T12:08:00Z">
          <w:r w:rsidR="002C7C6A" w:rsidRPr="00367422" w:rsidDel="00EE447A">
            <w:rPr>
              <w:lang w:val="en-US"/>
            </w:rPr>
            <w:delText>ad</w:delText>
          </w:r>
        </w:del>
      </w:ins>
      <w:ins w:id="124" w:author="Ebben, Martijn" w:date="2023-09-26T14:02:00Z">
        <w:del w:id="125" w:author="Martijn Ebben" w:date="2023-09-28T12:08:00Z">
          <w:r w:rsidR="00931D47" w:rsidRPr="00367422" w:rsidDel="00EE447A">
            <w:rPr>
              <w:lang w:val="en-US"/>
            </w:rPr>
            <w:delText>ar</w:delText>
          </w:r>
        </w:del>
      </w:ins>
      <w:ins w:id="126" w:author="Ebben, Martijn" w:date="2023-09-26T14:01:00Z">
        <w:del w:id="127" w:author="Martijn Ebben" w:date="2023-09-28T12:08:00Z">
          <w:r w:rsidR="002C7C6A" w:rsidRPr="00367422" w:rsidDel="00EE447A">
            <w:rPr>
              <w:lang w:val="en-US"/>
            </w:rPr>
            <w:delText xml:space="preserve"> beacons,</w:delText>
          </w:r>
        </w:del>
      </w:ins>
      <w:ins w:id="128" w:author="Ebben, Martijn" w:date="2023-09-26T14:02:00Z">
        <w:del w:id="129" w:author="Martijn Ebben" w:date="2023-09-28T12:08:00Z">
          <w:r w:rsidR="00931D47" w:rsidRPr="00367422" w:rsidDel="00EE447A">
            <w:rPr>
              <w:lang w:val="en-US"/>
            </w:rPr>
            <w:delText xml:space="preserve"> radio beacons, </w:delText>
          </w:r>
        </w:del>
      </w:ins>
      <w:ins w:id="130" w:author="Ebben, Martijn" w:date="2023-09-26T14:03:00Z">
        <w:del w:id="131" w:author="Martijn Ebben" w:date="2023-09-28T12:08:00Z">
          <w:r w:rsidR="009D0AF3" w:rsidRPr="00367422" w:rsidDel="00EE447A">
            <w:rPr>
              <w:lang w:val="en-US"/>
            </w:rPr>
            <w:delText xml:space="preserve">loran, </w:delText>
          </w:r>
        </w:del>
      </w:ins>
      <w:ins w:id="132" w:author="Ebben, Martijn" w:date="2023-09-26T14:02:00Z">
        <w:del w:id="133" w:author="Martijn Ebben" w:date="2023-09-28T12:08:00Z">
          <w:r w:rsidR="00931D47" w:rsidRPr="00367422" w:rsidDel="00EE447A">
            <w:rPr>
              <w:lang w:val="en-US"/>
            </w:rPr>
            <w:delText>etc</w:delText>
          </w:r>
        </w:del>
      </w:ins>
    </w:p>
    <w:p w14:paraId="2CC2DBF8" w14:textId="37E027E1" w:rsidR="00AB7780" w:rsidDel="00EE447A" w:rsidRDefault="006508B3">
      <w:pPr>
        <w:pStyle w:val="Bullet1"/>
        <w:numPr>
          <w:ilvl w:val="0"/>
          <w:numId w:val="0"/>
        </w:numPr>
        <w:ind w:left="992" w:hanging="425"/>
        <w:rPr>
          <w:ins w:id="134" w:author="Ebben, Martijn" w:date="2023-09-27T10:44:00Z"/>
          <w:del w:id="135" w:author="Martijn Ebben" w:date="2023-09-28T12:09:00Z"/>
        </w:rPr>
        <w:pPrChange w:id="136" w:author="Martijn Ebben" w:date="2023-09-28T12:09:00Z">
          <w:pPr>
            <w:pStyle w:val="Bullet1"/>
          </w:pPr>
        </w:pPrChange>
      </w:pPr>
      <w:ins w:id="137" w:author="Ebben, Martijn" w:date="2023-09-26T14:04:00Z">
        <w:del w:id="138" w:author="Martijn Ebben" w:date="2023-09-28T12:08:00Z">
          <w:r w:rsidRPr="00367422" w:rsidDel="00EE447A">
            <w:rPr>
              <w:lang w:val="en-US"/>
            </w:rPr>
            <w:delText>Virtual</w:delText>
          </w:r>
          <w:r w:rsidDel="00EE447A">
            <w:delText xml:space="preserve"> ATON: </w:delText>
          </w:r>
          <w:r w:rsidR="00CE166A" w:rsidDel="00EE447A">
            <w:delText>ATON that</w:delText>
          </w:r>
        </w:del>
      </w:ins>
      <w:ins w:id="139" w:author="Ebben, Martijn" w:date="2023-09-26T14:05:00Z">
        <w:del w:id="140" w:author="Martijn Ebben" w:date="2023-09-28T12:08:00Z">
          <w:r w:rsidR="00CE166A" w:rsidDel="00EE447A">
            <w:delText xml:space="preserve"> are identified by </w:delText>
          </w:r>
        </w:del>
      </w:ins>
      <w:ins w:id="141" w:author="Ebben, Martijn" w:date="2023-09-27T16:27:00Z">
        <w:del w:id="142" w:author="Martijn Ebben" w:date="2023-09-28T12:08:00Z">
          <w:r w:rsidR="00174F96" w:rsidRPr="00174F96" w:rsidDel="00EE447A">
            <w:delText xml:space="preserve">radio messages transmitted via the </w:delText>
          </w:r>
        </w:del>
      </w:ins>
      <w:ins w:id="143" w:author="Ebben, Martijn" w:date="2023-09-27T10:51:00Z">
        <w:del w:id="144" w:author="Martijn Ebben" w:date="2023-09-28T12:08:00Z">
          <w:r w:rsidR="00174F96" w:rsidRPr="00174F96" w:rsidDel="00EE447A">
            <w:delText>AIS</w:delText>
          </w:r>
        </w:del>
      </w:ins>
      <w:ins w:id="145" w:author="Ebben, Martijn" w:date="2023-09-27T11:08:00Z">
        <w:del w:id="146" w:author="Martijn Ebben" w:date="2023-09-28T12:08:00Z">
          <w:r w:rsidR="00174F96" w:rsidRPr="00174F96" w:rsidDel="00EE447A">
            <w:delText xml:space="preserve"> </w:delText>
          </w:r>
        </w:del>
      </w:ins>
      <w:ins w:id="147" w:author="Ebben, Martijn" w:date="2023-09-27T16:27:00Z">
        <w:del w:id="148" w:author="Martijn Ebben" w:date="2023-09-28T12:08:00Z">
          <w:r w:rsidR="00174F96" w:rsidRPr="00174F96" w:rsidDel="00EE447A">
            <w:delText>system</w:delText>
          </w:r>
        </w:del>
      </w:ins>
      <w:ins w:id="149" w:author="Ebben, Martijn" w:date="2023-09-26T14:05:00Z">
        <w:del w:id="150" w:author="Martijn Ebben" w:date="2023-09-28T12:08:00Z">
          <w:r w:rsidR="00CE166A" w:rsidDel="00EE447A">
            <w:delText xml:space="preserve"> and </w:delText>
          </w:r>
          <w:r w:rsidR="00892862" w:rsidDel="00EE447A">
            <w:delText>do</w:delText>
          </w:r>
          <w:r w:rsidR="00CE166A" w:rsidDel="00EE447A">
            <w:delText xml:space="preserve"> no</w:delText>
          </w:r>
          <w:r w:rsidR="00892862" w:rsidDel="00EE447A">
            <w:delText>t</w:delText>
          </w:r>
          <w:r w:rsidR="00CE166A" w:rsidDel="00EE447A">
            <w:delText xml:space="preserve"> </w:delText>
          </w:r>
          <w:r w:rsidR="00892862" w:rsidDel="00EE447A">
            <w:delText xml:space="preserve">exist </w:delText>
          </w:r>
          <w:r w:rsidR="00CE166A" w:rsidDel="00EE447A">
            <w:delText>physical</w:delText>
          </w:r>
          <w:r w:rsidR="00892862" w:rsidDel="00EE447A">
            <w:delText>ly</w:delText>
          </w:r>
        </w:del>
      </w:ins>
    </w:p>
    <w:p w14:paraId="71AE983B" w14:textId="26AD53F6" w:rsidR="00003A28" w:rsidRDefault="00003A28" w:rsidP="00AB7780">
      <w:pPr>
        <w:pStyle w:val="Bullet1"/>
        <w:rPr>
          <w:ins w:id="151" w:author="Ebben, Martijn" w:date="2023-09-26T14:13:00Z"/>
        </w:rPr>
      </w:pPr>
      <w:ins w:id="152" w:author="Ebben, Martijn" w:date="2023-09-26T14:13:00Z">
        <w:r>
          <w:t>Vessel Traffic Service (VTS)</w:t>
        </w:r>
      </w:ins>
    </w:p>
    <w:p w14:paraId="7CEB2DD7" w14:textId="406C6DB8" w:rsidR="00E722AD" w:rsidRDefault="00CE166A" w:rsidP="002B59A9">
      <w:pPr>
        <w:pStyle w:val="Geenafstand"/>
        <w:rPr>
          <w:ins w:id="153" w:author="Ebben, Martijn" w:date="2023-09-27T10:46:00Z"/>
          <w:sz w:val="22"/>
        </w:rPr>
      </w:pPr>
      <w:ins w:id="154" w:author="Ebben, Martijn" w:date="2023-09-26T14:05:00Z">
        <w:r>
          <w:rPr>
            <w:sz w:val="22"/>
          </w:rPr>
          <w:t xml:space="preserve"> </w:t>
        </w:r>
      </w:ins>
    </w:p>
    <w:p w14:paraId="7E235730" w14:textId="77777777" w:rsidR="00EE447A" w:rsidRDefault="003C6358" w:rsidP="006C7A23">
      <w:pPr>
        <w:pStyle w:val="Plattetekst"/>
        <w:rPr>
          <w:ins w:id="155" w:author="Martijn Ebben" w:date="2023-09-28T12:09:00Z"/>
        </w:rPr>
      </w:pPr>
      <w:ins w:id="156" w:author="Ebben, Martijn" w:date="2023-09-27T10:46:00Z">
        <w:del w:id="157" w:author="Martijn Ebben" w:date="2023-09-28T12:09:00Z">
          <w:r w:rsidDel="00EE447A">
            <w:delText xml:space="preserve">VTS </w:delText>
          </w:r>
        </w:del>
      </w:ins>
      <w:ins w:id="158" w:author="Martijn Ebben" w:date="2023-09-28T12:09:00Z">
        <w:r w:rsidR="00EE447A" w:rsidRPr="2EC3DF72">
          <w:t>VTS and GNSS used for Position Navigation and Timing are discussed in separate chapters.</w:t>
        </w:r>
      </w:ins>
    </w:p>
    <w:p w14:paraId="3B7EC491" w14:textId="2CD4C17A" w:rsidR="00BA5A96" w:rsidDel="00EE447A" w:rsidRDefault="003C6358">
      <w:pPr>
        <w:pStyle w:val="Plattetekst"/>
        <w:rPr>
          <w:ins w:id="159" w:author="Ebben, Martijn" w:date="2023-09-27T11:07:00Z"/>
          <w:del w:id="160" w:author="Martijn Ebben" w:date="2023-09-28T12:09:00Z"/>
        </w:rPr>
        <w:pPrChange w:id="161" w:author="Martijn Ebben" w:date="2023-09-28T12:14:00Z">
          <w:pPr>
            <w:pStyle w:val="Geenafstand"/>
          </w:pPr>
        </w:pPrChange>
      </w:pPr>
      <w:ins w:id="162" w:author="Ebben, Martijn" w:date="2023-09-27T10:46:00Z">
        <w:del w:id="163" w:author="Martijn Ebben" w:date="2023-09-28T12:09:00Z">
          <w:r w:rsidDel="00EE447A">
            <w:delText>is</w:delText>
          </w:r>
        </w:del>
      </w:ins>
      <w:ins w:id="164" w:author="Ebben, Martijn" w:date="2023-09-27T10:47:00Z">
        <w:del w:id="165" w:author="Martijn Ebben" w:date="2023-09-28T12:09:00Z">
          <w:r w:rsidDel="00EE447A">
            <w:delText xml:space="preserve"> discussed in a separate chapter.</w:delText>
          </w:r>
        </w:del>
      </w:ins>
    </w:p>
    <w:p w14:paraId="78BFCBB2" w14:textId="77777777" w:rsidR="006739DC" w:rsidRDefault="006739DC">
      <w:pPr>
        <w:pStyle w:val="Plattetekst"/>
        <w:rPr>
          <w:ins w:id="166" w:author="Ebben, Martijn" w:date="2023-09-27T10:51:00Z"/>
        </w:rPr>
        <w:pPrChange w:id="167" w:author="Martijn Ebben" w:date="2023-09-28T12:14:00Z">
          <w:pPr>
            <w:pStyle w:val="Geenafstand"/>
          </w:pPr>
        </w:pPrChange>
      </w:pPr>
    </w:p>
    <w:p w14:paraId="796FB917" w14:textId="20681212" w:rsidR="00EE447A" w:rsidRDefault="00EE447A">
      <w:pPr>
        <w:pStyle w:val="Plattetekst"/>
        <w:rPr>
          <w:ins w:id="168" w:author="Martijn Ebben" w:date="2023-09-28T12:11:00Z"/>
        </w:rPr>
        <w:pPrChange w:id="169" w:author="Martijn Ebben" w:date="2023-09-28T12:14:00Z">
          <w:pPr>
            <w:pStyle w:val="Geenafstand"/>
          </w:pPr>
        </w:pPrChange>
      </w:pPr>
      <w:ins w:id="170" w:author="Martijn Ebben" w:date="2023-09-28T12:11:00Z">
        <w:r w:rsidRPr="6F681F07">
          <w:t xml:space="preserve">An AIS AtoN can be implemented in three ways, physical, synthetic, and virtual.  A physical AIS AtoN Station is an AIS station located on an AtoN that physically exists.  A synthetic AIS AtoN is </w:t>
        </w:r>
      </w:ins>
      <w:ins w:id="171" w:author="Jeffrey" w:date="2023-10-17T15:48:00Z">
        <w:r w:rsidR="00917EE4">
          <w:t xml:space="preserve">a AtoN that physically exists but the location is </w:t>
        </w:r>
      </w:ins>
      <w:ins w:id="172" w:author="Martijn Ebben" w:date="2023-09-28T12:11:00Z">
        <w:r w:rsidRPr="6F681F07">
          <w:t xml:space="preserve">transmitted </w:t>
        </w:r>
        <w:del w:id="173" w:author="Jeffrey" w:date="2023-10-17T15:48:00Z">
          <w:r w:rsidRPr="6F681F07" w:rsidDel="00917EE4">
            <w:delText xml:space="preserve">to the location of the physical AtoN </w:delText>
          </w:r>
        </w:del>
        <w:r w:rsidRPr="6F681F07">
          <w:t>from an</w:t>
        </w:r>
      </w:ins>
      <w:ins w:id="174" w:author="Jeffrey" w:date="2023-10-17T15:58:00Z">
        <w:r w:rsidR="00240852">
          <w:t>other</w:t>
        </w:r>
      </w:ins>
      <w:ins w:id="175" w:author="Martijn Ebben" w:date="2023-09-28T12:11:00Z">
        <w:r w:rsidRPr="6F681F07">
          <w:t xml:space="preserve"> AIS </w:t>
        </w:r>
        <w:del w:id="176" w:author="Jeffrey" w:date="2023-10-17T15:58:00Z">
          <w:r w:rsidRPr="6F681F07" w:rsidDel="00240852">
            <w:delText xml:space="preserve">base </w:delText>
          </w:r>
        </w:del>
        <w:r w:rsidRPr="6F681F07">
          <w:t xml:space="preserve">station </w:t>
        </w:r>
        <w:del w:id="177" w:author="Jeffrey" w:date="2023-10-17T15:58:00Z">
          <w:r w:rsidRPr="6F681F07" w:rsidDel="00240852">
            <w:delText xml:space="preserve">or </w:delText>
          </w:r>
        </w:del>
        <w:del w:id="178" w:author="Jeffrey" w:date="2023-10-17T15:49:00Z">
          <w:r w:rsidRPr="6F681F07" w:rsidDel="00917EE4">
            <w:delText>transponder</w:delText>
          </w:r>
        </w:del>
        <w:r w:rsidRPr="6F681F07">
          <w:t xml:space="preserve"> located remotely</w:t>
        </w:r>
      </w:ins>
      <w:ins w:id="179" w:author="Jeffrey" w:date="2023-10-17T15:49:00Z">
        <w:r w:rsidR="00917EE4">
          <w:t xml:space="preserve">, but in the </w:t>
        </w:r>
      </w:ins>
      <w:ins w:id="180" w:author="Jeffrey" w:date="2023-10-17T15:50:00Z">
        <w:r w:rsidR="00917EE4" w:rsidRPr="00917EE4">
          <w:t>close proximity</w:t>
        </w:r>
      </w:ins>
      <w:ins w:id="181" w:author="Jeffrey" w:date="2023-10-17T15:49:00Z">
        <w:r w:rsidR="00917EE4">
          <w:t xml:space="preserve"> of</w:t>
        </w:r>
      </w:ins>
      <w:ins w:id="182" w:author="Martijn Ebben" w:date="2023-09-28T12:11:00Z">
        <w:del w:id="183" w:author="Jeffrey" w:date="2023-10-17T15:49:00Z">
          <w:r w:rsidRPr="6F681F07" w:rsidDel="00917EE4">
            <w:delText xml:space="preserve"> from</w:delText>
          </w:r>
        </w:del>
        <w:r w:rsidRPr="6F681F07">
          <w:t xml:space="preserve"> the </w:t>
        </w:r>
      </w:ins>
      <w:ins w:id="184" w:author="Jeffrey" w:date="2023-10-17T15:49:00Z">
        <w:r w:rsidR="00917EE4">
          <w:t xml:space="preserve">physical </w:t>
        </w:r>
      </w:ins>
      <w:ins w:id="185" w:author="Martijn Ebben" w:date="2023-09-28T12:11:00Z">
        <w:r w:rsidRPr="6F681F07">
          <w:t xml:space="preserve">AtoN. A virtual AIS AtoN broadcast is transmitted from an AIS </w:t>
        </w:r>
        <w:del w:id="186" w:author="Jeffrey" w:date="2023-10-17T15:58:00Z">
          <w:r w:rsidRPr="6F681F07" w:rsidDel="00240852">
            <w:delText xml:space="preserve">base </w:delText>
          </w:r>
        </w:del>
        <w:r w:rsidRPr="6F681F07">
          <w:t xml:space="preserve">station </w:t>
        </w:r>
        <w:del w:id="187" w:author="Jeffrey" w:date="2023-10-17T15:58:00Z">
          <w:r w:rsidRPr="6F681F07" w:rsidDel="00240852">
            <w:delText xml:space="preserve">or </w:delText>
          </w:r>
        </w:del>
        <w:del w:id="188" w:author="Jeffrey" w:date="2023-10-17T15:50:00Z">
          <w:r w:rsidRPr="6F681F07" w:rsidDel="00917EE4">
            <w:delText>transponder</w:delText>
          </w:r>
        </w:del>
        <w:del w:id="189" w:author="Jeffrey" w:date="2023-10-17T15:58:00Z">
          <w:r w:rsidRPr="6F681F07" w:rsidDel="00240852">
            <w:delText xml:space="preserve"> </w:delText>
          </w:r>
        </w:del>
        <w:r w:rsidRPr="6F681F07">
          <w:t>for an AtoN that does not physically exist.</w:t>
        </w:r>
      </w:ins>
      <w:ins w:id="190" w:author="Jeffrey" w:date="2023-10-17T15:59:00Z">
        <w:r w:rsidR="00240852">
          <w:t xml:space="preserve"> This virtual AIS AtoN is projected on Radar, ECDIS and ECS charts but </w:t>
        </w:r>
      </w:ins>
      <w:ins w:id="191" w:author="Jeffrey" w:date="2023-10-17T16:05:00Z">
        <w:r w:rsidR="007D2755">
          <w:t>cannot</w:t>
        </w:r>
      </w:ins>
      <w:ins w:id="192" w:author="Jeffrey" w:date="2023-10-17T15:59:00Z">
        <w:r w:rsidR="00240852">
          <w:t xml:space="preserve"> be </w:t>
        </w:r>
      </w:ins>
      <w:ins w:id="193" w:author="Jeffrey" w:date="2023-10-17T16:00:00Z">
        <w:r w:rsidR="00240852">
          <w:t>found on that place it is projected.</w:t>
        </w:r>
      </w:ins>
      <w:ins w:id="194" w:author="Martijn Ebben" w:date="2023-09-28T12:11:00Z">
        <w:r w:rsidRPr="6F681F07">
          <w:t xml:space="preserve">  </w:t>
        </w:r>
      </w:ins>
    </w:p>
    <w:p w14:paraId="4E1C9F9D" w14:textId="39BEF82D" w:rsidR="00EE447A" w:rsidRDefault="00EE447A">
      <w:pPr>
        <w:pStyle w:val="Plattetekst"/>
        <w:rPr>
          <w:ins w:id="195" w:author="Jeffrey" w:date="2023-10-17T15:55:00Z"/>
        </w:rPr>
      </w:pPr>
      <w:ins w:id="196" w:author="Martijn Ebben" w:date="2023-09-28T12:11:00Z">
        <w:r w:rsidRPr="6F681F07">
          <w:t>AIS A</w:t>
        </w:r>
      </w:ins>
      <w:ins w:id="197" w:author="Jeffrey" w:date="2023-10-17T15:50:00Z">
        <w:r w:rsidR="00917EE4">
          <w:t>to</w:t>
        </w:r>
      </w:ins>
      <w:ins w:id="198" w:author="Martijn Ebben" w:date="2023-09-28T12:11:00Z">
        <w:del w:id="199" w:author="Jeffrey" w:date="2023-10-17T15:50:00Z">
          <w:r w:rsidRPr="6F681F07" w:rsidDel="00917EE4">
            <w:delText>TO</w:delText>
          </w:r>
        </w:del>
        <w:r w:rsidRPr="6F681F07">
          <w:t xml:space="preserve">N are, in essence, radio messages transmitted via computer programmable radios, which either augment a </w:t>
        </w:r>
        <w:commentRangeStart w:id="200"/>
        <w:r w:rsidRPr="6F681F07">
          <w:t>buoy or beacon</w:t>
        </w:r>
      </w:ins>
      <w:commentRangeEnd w:id="200"/>
      <w:r w:rsidR="00FB4C1A">
        <w:rPr>
          <w:rStyle w:val="Verwijzingopmerking"/>
        </w:rPr>
        <w:commentReference w:id="200"/>
      </w:r>
      <w:ins w:id="201" w:author="Martijn Ebben" w:date="2023-09-28T12:11:00Z">
        <w:r w:rsidRPr="6F681F07">
          <w:t xml:space="preserve"> or provide independent </w:t>
        </w:r>
        <w:del w:id="202" w:author="Jeffrey" w:date="2023-10-17T15:50:00Z">
          <w:r w:rsidRPr="6F681F07" w:rsidDel="00917EE4">
            <w:delText>information</w:delText>
          </w:r>
        </w:del>
      </w:ins>
      <w:ins w:id="203" w:author="Jeffrey" w:date="2023-10-17T15:50:00Z">
        <w:r w:rsidR="00917EE4">
          <w:t>data</w:t>
        </w:r>
      </w:ins>
      <w:ins w:id="204" w:author="Martijn Ebben" w:date="2023-09-28T12:11:00Z">
        <w:r w:rsidRPr="6F681F07">
          <w:t xml:space="preserve"> of navigational significance.</w:t>
        </w:r>
      </w:ins>
    </w:p>
    <w:p w14:paraId="7F26F32C" w14:textId="04D8E266" w:rsidR="00240852" w:rsidRDefault="00240852">
      <w:pPr>
        <w:pStyle w:val="Plattetekst"/>
        <w:rPr>
          <w:ins w:id="205" w:author="Jeffrey" w:date="2023-10-17T15:55:00Z"/>
        </w:rPr>
      </w:pPr>
    </w:p>
    <w:p w14:paraId="29CA3370" w14:textId="0803B86F" w:rsidR="00240852" w:rsidDel="007D2755" w:rsidRDefault="00240852">
      <w:pPr>
        <w:pStyle w:val="Plattetekst"/>
        <w:rPr>
          <w:ins w:id="206" w:author="Martijn Ebben" w:date="2023-09-28T12:11:00Z"/>
          <w:del w:id="207" w:author="Jeffrey" w:date="2023-10-17T16:08:00Z"/>
        </w:rPr>
        <w:pPrChange w:id="208" w:author="Martijn Ebben" w:date="2023-09-28T12:14:00Z">
          <w:pPr>
            <w:pStyle w:val="Geenafstand"/>
          </w:pPr>
        </w:pPrChange>
      </w:pPr>
      <w:ins w:id="209" w:author="Jeffrey" w:date="2023-10-17T15:55:00Z">
        <w:r>
          <w:t xml:space="preserve">Depending of the type of </w:t>
        </w:r>
      </w:ins>
      <w:ins w:id="210" w:author="Jeffrey" w:date="2023-10-17T15:56:00Z">
        <w:r>
          <w:t xml:space="preserve">AIS AtoN the level of cyber security threat </w:t>
        </w:r>
      </w:ins>
      <w:ins w:id="211" w:author="Jeffrey" w:date="2023-10-17T16:05:00Z">
        <w:r w:rsidR="007D2755">
          <w:t>is different and should be taken into account accordingly. T</w:t>
        </w:r>
      </w:ins>
      <w:ins w:id="212" w:author="Jeffrey" w:date="2023-10-17T16:06:00Z">
        <w:r w:rsidR="007D2755">
          <w:t xml:space="preserve">ype 1 AIS AtoN could be only </w:t>
        </w:r>
        <w:r w:rsidR="007D2755" w:rsidRPr="007D2755">
          <w:t>vulnerable</w:t>
        </w:r>
        <w:r w:rsidR="007D2755">
          <w:t xml:space="preserve"> for PNT signals wh</w:t>
        </w:r>
      </w:ins>
      <w:ins w:id="213" w:author="Jeffrey" w:date="2023-10-17T16:07:00Z">
        <w:r w:rsidR="007D2755">
          <w:t>ile more sophisticated have more vulneraries.</w:t>
        </w:r>
      </w:ins>
      <w:ins w:id="214" w:author="Jeffrey" w:date="2023-10-17T16:06:00Z">
        <w:r w:rsidR="007D2755">
          <w:t xml:space="preserve"> </w:t>
        </w:r>
      </w:ins>
      <w:ins w:id="215" w:author="Jeffrey" w:date="2023-10-17T15:56:00Z">
        <w:r>
          <w:t xml:space="preserve"> </w:t>
        </w:r>
      </w:ins>
    </w:p>
    <w:p w14:paraId="3B243868" w14:textId="77777777" w:rsidR="00EE447A" w:rsidDel="007D2755" w:rsidRDefault="00EE447A">
      <w:pPr>
        <w:pStyle w:val="Plattetekst"/>
        <w:rPr>
          <w:ins w:id="216" w:author="Martijn Ebben" w:date="2023-09-28T12:11:00Z"/>
          <w:del w:id="217" w:author="Jeffrey" w:date="2023-10-17T16:08:00Z"/>
        </w:rPr>
        <w:pPrChange w:id="218" w:author="Martijn Ebben" w:date="2023-09-28T12:14:00Z">
          <w:pPr>
            <w:pStyle w:val="Geenafstand"/>
          </w:pPr>
        </w:pPrChange>
      </w:pPr>
    </w:p>
    <w:p w14:paraId="7794B69C" w14:textId="121CB3E1" w:rsidR="00EE447A" w:rsidRDefault="00EE447A">
      <w:pPr>
        <w:pStyle w:val="Plattetekst"/>
        <w:rPr>
          <w:ins w:id="219" w:author="Martijn Ebben" w:date="2023-09-28T12:11:00Z"/>
        </w:rPr>
        <w:pPrChange w:id="220" w:author="Martijn Ebben" w:date="2023-09-28T12:14:00Z">
          <w:pPr>
            <w:pStyle w:val="Geenafstand"/>
          </w:pPr>
        </w:pPrChange>
      </w:pPr>
      <w:ins w:id="221" w:author="Martijn Ebben" w:date="2023-09-28T12:11:00Z">
        <w:del w:id="222" w:author="Jeffrey" w:date="2023-10-17T16:08:00Z">
          <w:r w:rsidRPr="6F681F07" w:rsidDel="007D2755">
            <w:rPr>
              <w:lang w:val="en-US"/>
            </w:rPr>
            <w:delText xml:space="preserve">Legacy </w:delText>
          </w:r>
        </w:del>
        <w:del w:id="223" w:author="Jeffrey" w:date="2023-10-17T16:09:00Z">
          <w:r w:rsidRPr="6F681F07" w:rsidDel="007D2755">
            <w:rPr>
              <w:lang w:val="en-US"/>
            </w:rPr>
            <w:delText>A</w:delText>
          </w:r>
        </w:del>
        <w:del w:id="224" w:author="Jeffrey" w:date="2023-10-17T15:51:00Z">
          <w:r w:rsidRPr="6F681F07" w:rsidDel="00917EE4">
            <w:rPr>
              <w:lang w:val="en-US"/>
            </w:rPr>
            <w:delText>TO</w:delText>
          </w:r>
        </w:del>
        <w:del w:id="225" w:author="Jeffrey" w:date="2023-10-17T16:09:00Z">
          <w:r w:rsidRPr="6F681F07" w:rsidDel="007D2755">
            <w:rPr>
              <w:lang w:val="en-US"/>
            </w:rPr>
            <w:delText xml:space="preserve">N signals (buoys and beacons) seemingly have few cyber vulnerabilities.   </w:delText>
          </w:r>
        </w:del>
        <w:r w:rsidRPr="6F681F07">
          <w:rPr>
            <w:lang w:val="en-US"/>
          </w:rPr>
          <w:t>A physical A</w:t>
        </w:r>
      </w:ins>
      <w:ins w:id="226" w:author="Jeffrey" w:date="2023-10-17T16:07:00Z">
        <w:r w:rsidR="007D2755">
          <w:rPr>
            <w:lang w:val="en-US"/>
          </w:rPr>
          <w:t>to</w:t>
        </w:r>
      </w:ins>
      <w:ins w:id="227" w:author="Martijn Ebben" w:date="2023-09-28T12:11:00Z">
        <w:del w:id="228" w:author="Jeffrey" w:date="2023-10-17T16:07:00Z">
          <w:r w:rsidRPr="6F681F07" w:rsidDel="007D2755">
            <w:rPr>
              <w:lang w:val="en-US"/>
            </w:rPr>
            <w:delText>TO</w:delText>
          </w:r>
        </w:del>
        <w:r w:rsidRPr="6F681F07">
          <w:rPr>
            <w:lang w:val="en-US"/>
          </w:rPr>
          <w:t xml:space="preserve">N without Bluetooth/RF remote programing is seemingly cyber secure.  </w:t>
        </w:r>
        <w:del w:id="229" w:author="Jeffrey" w:date="2023-10-17T16:09:00Z">
          <w:r w:rsidRPr="6F681F07" w:rsidDel="007D2755">
            <w:rPr>
              <w:lang w:val="en-US"/>
            </w:rPr>
            <w:delText xml:space="preserve"> </w:delText>
          </w:r>
        </w:del>
        <w:r w:rsidRPr="6F681F07">
          <w:rPr>
            <w:lang w:val="en-US"/>
          </w:rPr>
          <w:t xml:space="preserve">However, </w:t>
        </w:r>
      </w:ins>
      <w:ins w:id="230" w:author="Jeffrey" w:date="2023-10-17T16:09:00Z">
        <w:r w:rsidR="007D2755">
          <w:rPr>
            <w:lang w:val="en-US"/>
          </w:rPr>
          <w:t xml:space="preserve">AIS </w:t>
        </w:r>
      </w:ins>
      <w:ins w:id="231" w:author="Martijn Ebben" w:date="2023-09-28T12:11:00Z">
        <w:r w:rsidRPr="6F681F07">
          <w:rPr>
            <w:lang w:val="en-US"/>
          </w:rPr>
          <w:t>A</w:t>
        </w:r>
      </w:ins>
      <w:ins w:id="232" w:author="Jeffrey" w:date="2023-10-17T16:07:00Z">
        <w:r w:rsidR="007D2755">
          <w:rPr>
            <w:lang w:val="en-US"/>
          </w:rPr>
          <w:t>to</w:t>
        </w:r>
      </w:ins>
      <w:ins w:id="233" w:author="Martijn Ebben" w:date="2023-09-28T12:11:00Z">
        <w:del w:id="234" w:author="Jeffrey" w:date="2023-10-17T16:07:00Z">
          <w:r w:rsidRPr="6F681F07" w:rsidDel="007D2755">
            <w:rPr>
              <w:lang w:val="en-US"/>
            </w:rPr>
            <w:delText>TO</w:delText>
          </w:r>
        </w:del>
        <w:r w:rsidRPr="6F681F07">
          <w:rPr>
            <w:lang w:val="en-US"/>
          </w:rPr>
          <w:t xml:space="preserve">N signals have corresponding data used to manage and maintain them as well as inform the mariner about </w:t>
        </w:r>
        <w:del w:id="235" w:author="Jeffrey" w:date="2023-10-17T16:11:00Z">
          <w:r w:rsidRPr="6F681F07" w:rsidDel="00696C1D">
            <w:rPr>
              <w:lang w:val="en-US"/>
            </w:rPr>
            <w:delText>them through</w:delText>
          </w:r>
        </w:del>
        <w:r w:rsidRPr="6F681F07">
          <w:rPr>
            <w:lang w:val="en-US"/>
          </w:rPr>
          <w:t xml:space="preserve"> hydrographic and </w:t>
        </w:r>
        <w:r w:rsidRPr="6F681F07">
          <w:rPr>
            <w:lang w:val="en-US"/>
          </w:rPr>
          <w:lastRenderedPageBreak/>
          <w:t>Maritime Safety Information</w:t>
        </w:r>
        <w:del w:id="236" w:author="Jeffrey" w:date="2023-10-17T16:11:00Z">
          <w:r w:rsidRPr="6F681F07" w:rsidDel="00696C1D">
            <w:rPr>
              <w:lang w:val="en-US"/>
            </w:rPr>
            <w:delText xml:space="preserve"> products</w:delText>
          </w:r>
        </w:del>
        <w:r w:rsidRPr="6F681F07">
          <w:rPr>
            <w:lang w:val="en-US"/>
          </w:rPr>
          <w:t xml:space="preserve">. </w:t>
        </w:r>
        <w:del w:id="237" w:author="Jeffrey" w:date="2023-10-17T16:08:00Z">
          <w:r w:rsidRPr="6F681F07" w:rsidDel="007D2755">
            <w:rPr>
              <w:lang w:val="en-US"/>
            </w:rPr>
            <w:delText xml:space="preserve">ATON </w:delText>
          </w:r>
        </w:del>
        <w:r w:rsidRPr="6F681F07">
          <w:rPr>
            <w:lang w:val="en-US"/>
          </w:rPr>
          <w:t>Administrations</w:t>
        </w:r>
      </w:ins>
      <w:ins w:id="238" w:author="Jeffrey" w:date="2023-10-17T16:08:00Z">
        <w:r w:rsidR="007D2755">
          <w:rPr>
            <w:lang w:val="en-US"/>
          </w:rPr>
          <w:t>/waterway authorities</w:t>
        </w:r>
      </w:ins>
      <w:ins w:id="239" w:author="Martijn Ebben" w:date="2023-09-28T12:11:00Z">
        <w:r w:rsidRPr="6F681F07">
          <w:rPr>
            <w:lang w:val="en-US"/>
          </w:rPr>
          <w:t xml:space="preserve"> must ensure the integrity of their signals, and provide mariners a way </w:t>
        </w:r>
        <w:del w:id="240" w:author="Jeffrey" w:date="2023-10-17T16:12:00Z">
          <w:r w:rsidRPr="6F681F07" w:rsidDel="00696C1D">
            <w:rPr>
              <w:lang w:val="en-US"/>
            </w:rPr>
            <w:delText xml:space="preserve">thought which </w:delText>
          </w:r>
        </w:del>
        <w:r w:rsidRPr="6F681F07">
          <w:rPr>
            <w:lang w:val="en-US"/>
          </w:rPr>
          <w:t xml:space="preserve">to verify the authenticity of the signals. </w:t>
        </w:r>
        <w:r w:rsidRPr="6F681F07">
          <w:t>This chapter focusses on A</w:t>
        </w:r>
      </w:ins>
      <w:ins w:id="241" w:author="Jeffrey" w:date="2023-10-17T16:08:00Z">
        <w:r w:rsidR="007D2755">
          <w:t>to</w:t>
        </w:r>
      </w:ins>
      <w:ins w:id="242" w:author="Martijn Ebben" w:date="2023-09-28T12:11:00Z">
        <w:del w:id="243" w:author="Jeffrey" w:date="2023-10-17T16:08:00Z">
          <w:r w:rsidRPr="6F681F07" w:rsidDel="007D2755">
            <w:delText>TO</w:delText>
          </w:r>
        </w:del>
        <w:r w:rsidRPr="6F681F07">
          <w:t xml:space="preserve">N and the means to ensure that valid messages, whether AIS or visual/audible/radio, are transmitted.  </w:t>
        </w:r>
        <w:commentRangeStart w:id="244"/>
        <w:r w:rsidRPr="6F681F07">
          <w:t>It also discusses A</w:t>
        </w:r>
      </w:ins>
      <w:ins w:id="245" w:author="Jeffrey" w:date="2023-10-17T16:12:00Z">
        <w:r w:rsidR="00696C1D">
          <w:t>to</w:t>
        </w:r>
      </w:ins>
      <w:ins w:id="246" w:author="Martijn Ebben" w:date="2023-09-28T12:11:00Z">
        <w:del w:id="247" w:author="Jeffrey" w:date="2023-10-17T16:12:00Z">
          <w:r w:rsidRPr="6F681F07" w:rsidDel="00696C1D">
            <w:delText>TO</w:delText>
          </w:r>
        </w:del>
        <w:r w:rsidRPr="6F681F07">
          <w:t>N information management systems used for program management by A</w:t>
        </w:r>
      </w:ins>
      <w:ins w:id="248" w:author="Jeffrey" w:date="2023-10-17T16:12:00Z">
        <w:r w:rsidR="00696C1D">
          <w:t>to</w:t>
        </w:r>
      </w:ins>
      <w:ins w:id="249" w:author="Martijn Ebben" w:date="2023-09-28T12:11:00Z">
        <w:del w:id="250" w:author="Jeffrey" w:date="2023-10-17T16:12:00Z">
          <w:r w:rsidRPr="6F681F07" w:rsidDel="00696C1D">
            <w:delText>TO</w:delText>
          </w:r>
        </w:del>
        <w:r w:rsidRPr="6F681F07">
          <w:t>N administrations.</w:t>
        </w:r>
      </w:ins>
      <w:commentRangeEnd w:id="244"/>
      <w:r w:rsidR="00696C1D">
        <w:rPr>
          <w:rStyle w:val="Verwijzingopmerking"/>
        </w:rPr>
        <w:commentReference w:id="244"/>
      </w:r>
    </w:p>
    <w:p w14:paraId="2EB6EF19" w14:textId="22FF4F72" w:rsidR="006739DC" w:rsidDel="00EE447A" w:rsidRDefault="003C6358">
      <w:pPr>
        <w:pStyle w:val="Plattetekst"/>
        <w:rPr>
          <w:ins w:id="251" w:author="Ebben, Martijn" w:date="2023-09-27T11:07:00Z"/>
          <w:del w:id="252" w:author="Martijn Ebben" w:date="2023-09-28T12:11:00Z"/>
        </w:rPr>
        <w:pPrChange w:id="253" w:author="Martijn Ebben" w:date="2023-09-28T12:14:00Z">
          <w:pPr>
            <w:pStyle w:val="Geenafstand"/>
          </w:pPr>
        </w:pPrChange>
      </w:pPr>
      <w:ins w:id="254" w:author="Ebben, Martijn" w:date="2023-09-27T10:47:00Z">
        <w:del w:id="255" w:author="Martijn Ebben" w:date="2023-09-28T12:11:00Z">
          <w:r w:rsidDel="00EE447A">
            <w:delText xml:space="preserve">Virtual ATON </w:delText>
          </w:r>
        </w:del>
      </w:ins>
      <w:ins w:id="256" w:author="Ebben, Martijn" w:date="2023-09-27T10:51:00Z">
        <w:del w:id="257" w:author="Martijn Ebben" w:date="2023-09-28T12:11:00Z">
          <w:r w:rsidR="00BA5A96" w:rsidDel="00EE447A">
            <w:delText xml:space="preserve">are in essence </w:delText>
          </w:r>
        </w:del>
      </w:ins>
      <w:ins w:id="258" w:author="Ebben, Martijn" w:date="2023-09-27T16:27:00Z">
        <w:del w:id="259" w:author="Martijn Ebben" w:date="2023-09-28T12:11:00Z">
          <w:r w:rsidR="001F4AB1" w:rsidRPr="00174F96" w:rsidDel="00EE447A">
            <w:delText>radio messages transmitted</w:delText>
          </w:r>
          <w:r w:rsidR="00FE6F9D" w:rsidRPr="00174F96" w:rsidDel="00EE447A">
            <w:delText xml:space="preserve"> via the </w:delText>
          </w:r>
        </w:del>
      </w:ins>
      <w:ins w:id="260" w:author="Ebben, Martijn" w:date="2023-09-27T10:51:00Z">
        <w:del w:id="261" w:author="Martijn Ebben" w:date="2023-09-28T12:11:00Z">
          <w:r w:rsidR="00495A68" w:rsidRPr="00174F96" w:rsidDel="00EE447A">
            <w:delText>AIS</w:delText>
          </w:r>
        </w:del>
      </w:ins>
      <w:ins w:id="262" w:author="Ebben, Martijn" w:date="2023-09-27T11:08:00Z">
        <w:del w:id="263" w:author="Martijn Ebben" w:date="2023-09-28T12:11:00Z">
          <w:r w:rsidR="00504D6F" w:rsidRPr="00174F96" w:rsidDel="00EE447A">
            <w:delText xml:space="preserve"> </w:delText>
          </w:r>
        </w:del>
      </w:ins>
      <w:ins w:id="264" w:author="Ebben, Martijn" w:date="2023-09-27T16:27:00Z">
        <w:del w:id="265" w:author="Martijn Ebben" w:date="2023-09-28T12:11:00Z">
          <w:r w:rsidR="00FE6F9D" w:rsidRPr="00174F96" w:rsidDel="00EE447A">
            <w:delText>system</w:delText>
          </w:r>
        </w:del>
      </w:ins>
      <w:ins w:id="266" w:author="Ebben, Martijn" w:date="2023-09-27T11:00:00Z">
        <w:del w:id="267" w:author="Martijn Ebben" w:date="2023-09-28T12:11:00Z">
          <w:r w:rsidR="00995029" w:rsidDel="00EE447A">
            <w:delText xml:space="preserve">. </w:delText>
          </w:r>
        </w:del>
      </w:ins>
      <w:ins w:id="268" w:author="Ebben, Martijn" w:date="2023-09-27T11:07:00Z">
        <w:del w:id="269" w:author="Martijn Ebben" w:date="2023-09-28T12:11:00Z">
          <w:r w:rsidR="006739DC" w:rsidDel="00EE447A">
            <w:delText>hysical ATON will often transmit  messages.</w:delText>
          </w:r>
        </w:del>
      </w:ins>
    </w:p>
    <w:p w14:paraId="0A38AC56" w14:textId="7EC7B120" w:rsidR="00F865D0" w:rsidDel="00EE447A" w:rsidRDefault="00995029">
      <w:pPr>
        <w:pStyle w:val="Plattetekst"/>
        <w:rPr>
          <w:ins w:id="270" w:author="Ebben, Martijn" w:date="2023-09-27T11:04:00Z"/>
          <w:del w:id="271" w:author="Martijn Ebben" w:date="2023-09-28T12:11:00Z"/>
        </w:rPr>
        <w:pPrChange w:id="272" w:author="Martijn Ebben" w:date="2023-09-28T12:14:00Z">
          <w:pPr>
            <w:pStyle w:val="Geenafstand"/>
          </w:pPr>
        </w:pPrChange>
      </w:pPr>
      <w:ins w:id="273" w:author="Ebben, Martijn" w:date="2023-09-27T11:00:00Z">
        <w:del w:id="274" w:author="Martijn Ebben" w:date="2023-09-28T12:11:00Z">
          <w:r w:rsidDel="00EE447A">
            <w:delText xml:space="preserve">While </w:delText>
          </w:r>
        </w:del>
      </w:ins>
      <w:ins w:id="275" w:author="Ebben, Martijn" w:date="2023-09-27T11:06:00Z">
        <w:del w:id="276" w:author="Martijn Ebben" w:date="2023-09-28T12:11:00Z">
          <w:r w:rsidR="007645FA" w:rsidDel="00EE447A">
            <w:delText>AIS</w:delText>
          </w:r>
        </w:del>
      </w:ins>
      <w:ins w:id="277" w:author="Ebben, Martijn" w:date="2023-09-27T11:00:00Z">
        <w:del w:id="278" w:author="Martijn Ebben" w:date="2023-09-28T12:11:00Z">
          <w:r w:rsidR="00CF6B32" w:rsidDel="00EE447A">
            <w:delText xml:space="preserve"> </w:delText>
          </w:r>
        </w:del>
      </w:ins>
      <w:ins w:id="279" w:author="Ebben, Martijn" w:date="2023-09-27T11:08:00Z">
        <w:del w:id="280" w:author="Martijn Ebben" w:date="2023-09-28T12:11:00Z">
          <w:r w:rsidR="00504D6F" w:rsidDel="00EE447A">
            <w:delText xml:space="preserve">jamming/spoofing </w:delText>
          </w:r>
        </w:del>
      </w:ins>
      <w:ins w:id="281" w:author="Ebben, Martijn" w:date="2023-09-27T11:00:00Z">
        <w:del w:id="282" w:author="Martijn Ebben" w:date="2023-09-28T12:11:00Z">
          <w:r w:rsidR="00CF6B32" w:rsidDel="00EE447A">
            <w:delText xml:space="preserve">vulnerabilities </w:delText>
          </w:r>
        </w:del>
      </w:ins>
      <w:ins w:id="283" w:author="Ebben, Martijn" w:date="2023-09-27T11:01:00Z">
        <w:del w:id="284" w:author="Martijn Ebben" w:date="2023-09-28T12:11:00Z">
          <w:r w:rsidR="00F460D9" w:rsidDel="00EE447A">
            <w:delText>are</w:delText>
          </w:r>
        </w:del>
      </w:ins>
      <w:ins w:id="285" w:author="Ebben, Martijn" w:date="2023-09-27T11:00:00Z">
        <w:del w:id="286" w:author="Martijn Ebben" w:date="2023-09-28T12:11:00Z">
          <w:r w:rsidR="00CF6B32" w:rsidDel="00EE447A">
            <w:delText xml:space="preserve"> </w:delText>
          </w:r>
        </w:del>
      </w:ins>
      <w:ins w:id="287" w:author="Ebben, Martijn" w:date="2023-09-27T11:01:00Z">
        <w:del w:id="288" w:author="Martijn Ebben" w:date="2023-09-28T12:11:00Z">
          <w:r w:rsidR="00F460D9" w:rsidDel="00EE447A">
            <w:delText>addressed</w:delText>
          </w:r>
        </w:del>
      </w:ins>
      <w:ins w:id="289" w:author="Ebben, Martijn" w:date="2023-09-27T11:00:00Z">
        <w:del w:id="290" w:author="Martijn Ebben" w:date="2023-09-28T12:11:00Z">
          <w:r w:rsidR="00CF6B32" w:rsidDel="00EE447A">
            <w:delText xml:space="preserve"> in the chapter on </w:delText>
          </w:r>
        </w:del>
      </w:ins>
      <w:ins w:id="291" w:author="Ebben, Martijn" w:date="2023-09-27T11:02:00Z">
        <w:del w:id="292" w:author="Martijn Ebben" w:date="2023-09-28T12:11:00Z">
          <w:r w:rsidR="00F460D9" w:rsidDel="00EE447A">
            <w:delText>V</w:delText>
          </w:r>
          <w:r w:rsidR="009F4AEF" w:rsidDel="00EE447A">
            <w:delText>TS</w:delText>
          </w:r>
          <w:r w:rsidR="003B02A7" w:rsidDel="00EE447A">
            <w:delText xml:space="preserve">, the mitigating </w:delText>
          </w:r>
        </w:del>
      </w:ins>
      <w:ins w:id="293" w:author="Ebben, Martijn" w:date="2023-09-27T11:03:00Z">
        <w:del w:id="294" w:author="Martijn Ebben" w:date="2023-09-28T12:11:00Z">
          <w:r w:rsidR="003B02A7" w:rsidDel="00EE447A">
            <w:delText xml:space="preserve">measures should, in this case, be </w:delText>
          </w:r>
          <w:r w:rsidR="00C64E81" w:rsidDel="00EE447A">
            <w:delText xml:space="preserve">implemented on the </w:delText>
          </w:r>
        </w:del>
      </w:ins>
      <w:ins w:id="295" w:author="Ebben, Martijn" w:date="2023-09-27T11:08:00Z">
        <w:del w:id="296" w:author="Martijn Ebben" w:date="2023-09-28T12:11:00Z">
          <w:r w:rsidR="00F34FB6" w:rsidDel="00EE447A">
            <w:delText>ship</w:delText>
          </w:r>
        </w:del>
      </w:ins>
      <w:ins w:id="297" w:author="Ebben, Martijn" w:date="2023-09-27T11:03:00Z">
        <w:del w:id="298" w:author="Martijn Ebben" w:date="2023-09-28T12:11:00Z">
          <w:r w:rsidR="00C64E81" w:rsidDel="00EE447A">
            <w:delText xml:space="preserve"> side</w:delText>
          </w:r>
        </w:del>
      </w:ins>
      <w:ins w:id="299" w:author="Ebben, Martijn" w:date="2023-09-27T11:09:00Z">
        <w:del w:id="300" w:author="Martijn Ebben" w:date="2023-09-28T12:11:00Z">
          <w:r w:rsidR="00630838" w:rsidDel="00EE447A">
            <w:delText xml:space="preserve"> and are outside the scope of this guideline.</w:delText>
          </w:r>
        </w:del>
      </w:ins>
    </w:p>
    <w:p w14:paraId="68AAD5B5" w14:textId="07C3815D" w:rsidR="00416904" w:rsidDel="00EE447A" w:rsidRDefault="00F865D0">
      <w:pPr>
        <w:pStyle w:val="Plattetekst"/>
        <w:rPr>
          <w:ins w:id="301" w:author="Ebben, Martijn" w:date="2023-09-27T11:11:00Z"/>
          <w:del w:id="302" w:author="Martijn Ebben" w:date="2023-09-28T12:11:00Z"/>
        </w:rPr>
        <w:pPrChange w:id="303" w:author="Martijn Ebben" w:date="2023-09-28T12:14:00Z">
          <w:pPr>
            <w:pStyle w:val="Geenafstand"/>
          </w:pPr>
        </w:pPrChange>
      </w:pPr>
      <w:ins w:id="304" w:author="Ebben, Martijn" w:date="2023-09-27T11:04:00Z">
        <w:del w:id="305" w:author="Martijn Ebben" w:date="2023-09-28T12:11:00Z">
          <w:r w:rsidDel="00EE447A">
            <w:delText>This chapter focusses on physical ATON</w:delText>
          </w:r>
        </w:del>
      </w:ins>
      <w:ins w:id="306" w:author="Ebben, Martijn" w:date="2023-09-27T11:09:00Z">
        <w:del w:id="307" w:author="Martijn Ebben" w:date="2023-09-28T12:11:00Z">
          <w:r w:rsidR="0071129F" w:rsidDel="00EE447A">
            <w:delText xml:space="preserve"> and </w:delText>
          </w:r>
        </w:del>
      </w:ins>
      <w:ins w:id="308" w:author="Ebben, Martijn" w:date="2023-09-27T11:10:00Z">
        <w:del w:id="309" w:author="Martijn Ebben" w:date="2023-09-28T12:11:00Z">
          <w:r w:rsidR="0071129F" w:rsidDel="00EE447A">
            <w:delText>the means to ensure that valid messages, whether AIS or</w:delText>
          </w:r>
          <w:r w:rsidR="003267A3" w:rsidDel="00EE447A">
            <w:delText xml:space="preserve"> visual/audible/radio</w:delText>
          </w:r>
        </w:del>
      </w:ins>
      <w:ins w:id="310" w:author="Ebben, Martijn" w:date="2023-09-27T11:11:00Z">
        <w:del w:id="311" w:author="Martijn Ebben" w:date="2023-09-28T12:11:00Z">
          <w:r w:rsidR="00FD4BB0" w:rsidDel="00EE447A">
            <w:delText>, are transmitted.</w:delText>
          </w:r>
        </w:del>
      </w:ins>
    </w:p>
    <w:p w14:paraId="7B38643E" w14:textId="77777777" w:rsidR="00FD4BB0" w:rsidRDefault="00FD4BB0">
      <w:pPr>
        <w:pStyle w:val="Plattetekst"/>
        <w:rPr>
          <w:ins w:id="312" w:author="Martijn Ebben" w:date="2023-09-28T10:44:00Z"/>
        </w:rPr>
        <w:pPrChange w:id="313" w:author="Martijn Ebben" w:date="2023-09-28T12:14:00Z">
          <w:pPr>
            <w:pStyle w:val="Geenafstand"/>
          </w:pPr>
        </w:pPrChange>
      </w:pPr>
    </w:p>
    <w:p w14:paraId="08388A93" w14:textId="46AE837C" w:rsidR="005C10A3" w:rsidRDefault="005C10A3">
      <w:pPr>
        <w:pStyle w:val="Plattetekst"/>
        <w:rPr>
          <w:ins w:id="314" w:author="Martijn Ebben" w:date="2023-09-28T10:44:00Z"/>
          <w:lang w:val="en-US"/>
        </w:rPr>
        <w:pPrChange w:id="315" w:author="Martijn Ebben" w:date="2023-09-28T12:14:00Z">
          <w:pPr>
            <w:pStyle w:val="Geenafstand"/>
          </w:pPr>
        </w:pPrChange>
      </w:pPr>
      <w:ins w:id="316" w:author="Martijn Ebben" w:date="2023-09-28T10:44:00Z">
        <w:r>
          <w:rPr>
            <w:lang w:val="en-US"/>
          </w:rPr>
          <w:t>The h</w:t>
        </w:r>
        <w:r w:rsidRPr="00E12B46">
          <w:rPr>
            <w:lang w:val="en-US"/>
          </w:rPr>
          <w:t xml:space="preserve">istorical </w:t>
        </w:r>
        <w:r>
          <w:rPr>
            <w:lang w:val="en-US"/>
          </w:rPr>
          <w:t>d</w:t>
        </w:r>
        <w:r w:rsidRPr="00E12B46">
          <w:rPr>
            <w:lang w:val="en-US"/>
          </w:rPr>
          <w:t xml:space="preserve">evelopment of </w:t>
        </w:r>
        <w:r>
          <w:rPr>
            <w:lang w:val="en-US"/>
          </w:rPr>
          <w:t>A</w:t>
        </w:r>
      </w:ins>
      <w:ins w:id="317" w:author="Jeffrey" w:date="2023-10-17T16:12:00Z">
        <w:r w:rsidR="00CC0584">
          <w:rPr>
            <w:lang w:val="en-US"/>
          </w:rPr>
          <w:t>to</w:t>
        </w:r>
      </w:ins>
      <w:ins w:id="318" w:author="Martijn Ebben" w:date="2023-09-28T10:44:00Z">
        <w:del w:id="319" w:author="Jeffrey" w:date="2023-10-17T16:12:00Z">
          <w:r w:rsidDel="00CC0584">
            <w:rPr>
              <w:lang w:val="en-US"/>
            </w:rPr>
            <w:delText>TO</w:delText>
          </w:r>
        </w:del>
        <w:r>
          <w:rPr>
            <w:lang w:val="en-US"/>
          </w:rPr>
          <w:t>N</w:t>
        </w:r>
        <w:r w:rsidRPr="00E12B46">
          <w:rPr>
            <w:lang w:val="en-US"/>
          </w:rPr>
          <w:t xml:space="preserve"> monitoring </w:t>
        </w:r>
        <w:r>
          <w:rPr>
            <w:lang w:val="en-US"/>
          </w:rPr>
          <w:t xml:space="preserve">began with </w:t>
        </w:r>
        <w:r w:rsidRPr="00E12B46">
          <w:rPr>
            <w:lang w:val="en-US"/>
          </w:rPr>
          <w:t>human observation</w:t>
        </w:r>
        <w:r>
          <w:rPr>
            <w:lang w:val="en-US"/>
          </w:rPr>
          <w:t xml:space="preserve">, moved to a connected but closed </w:t>
        </w:r>
        <w:r w:rsidRPr="00E12B46">
          <w:rPr>
            <w:lang w:val="en-US"/>
          </w:rPr>
          <w:t>solution</w:t>
        </w:r>
        <w:r>
          <w:rPr>
            <w:lang w:val="en-US"/>
          </w:rPr>
          <w:t xml:space="preserve">, and now expanded to a </w:t>
        </w:r>
        <w:r w:rsidRPr="00E12B46">
          <w:rPr>
            <w:lang w:val="en-US"/>
          </w:rPr>
          <w:t>convergence on IT</w:t>
        </w:r>
      </w:ins>
      <w:ins w:id="320" w:author="Jeffrey" w:date="2023-10-17T16:13:00Z">
        <w:r w:rsidR="00CC0584">
          <w:rPr>
            <w:lang w:val="en-US"/>
          </w:rPr>
          <w:t>,</w:t>
        </w:r>
      </w:ins>
      <w:ins w:id="321" w:author="Martijn Ebben" w:date="2023-09-28T10:44:00Z">
        <w:del w:id="322" w:author="Jeffrey" w:date="2023-10-17T16:13:00Z">
          <w:r w:rsidRPr="00E12B46" w:rsidDel="00CC0584">
            <w:rPr>
              <w:lang w:val="en-US"/>
            </w:rPr>
            <w:delText xml:space="preserve"> and</w:delText>
          </w:r>
        </w:del>
        <w:r w:rsidRPr="00E12B46">
          <w:rPr>
            <w:lang w:val="en-US"/>
          </w:rPr>
          <w:t xml:space="preserve"> </w:t>
        </w:r>
        <w:commentRangeStart w:id="323"/>
        <w:r w:rsidRPr="00E12B46">
          <w:rPr>
            <w:lang w:val="en-US"/>
          </w:rPr>
          <w:t>OT technology</w:t>
        </w:r>
        <w:r>
          <w:rPr>
            <w:lang w:val="en-US"/>
          </w:rPr>
          <w:t xml:space="preserve"> </w:t>
        </w:r>
      </w:ins>
      <w:commentRangeEnd w:id="323"/>
      <w:r w:rsidR="00CC0584">
        <w:rPr>
          <w:rStyle w:val="Verwijzingopmerking"/>
        </w:rPr>
        <w:commentReference w:id="323"/>
      </w:r>
      <w:ins w:id="324" w:author="Martijn Ebben" w:date="2023-09-28T10:44:00Z">
        <w:r>
          <w:rPr>
            <w:lang w:val="en-US"/>
          </w:rPr>
          <w:t>&amp; IoT enabling</w:t>
        </w:r>
      </w:ins>
      <w:ins w:id="325" w:author="Jeffrey" w:date="2023-10-17T16:19:00Z">
        <w:r w:rsidR="006B5DB0">
          <w:rPr>
            <w:lang w:val="en-US"/>
          </w:rPr>
          <w:t xml:space="preserve"> with</w:t>
        </w:r>
      </w:ins>
      <w:ins w:id="326" w:author="Martijn Ebben" w:date="2023-09-28T10:44:00Z">
        <w:r>
          <w:rPr>
            <w:lang w:val="en-US"/>
          </w:rPr>
          <w:t xml:space="preserve"> satellite monitoring</w:t>
        </w:r>
      </w:ins>
      <w:ins w:id="327" w:author="Jeffrey" w:date="2023-10-17T16:19:00Z">
        <w:r w:rsidR="006B5DB0">
          <w:rPr>
            <w:lang w:val="en-US"/>
          </w:rPr>
          <w:t xml:space="preserve"> almost</w:t>
        </w:r>
      </w:ins>
      <w:ins w:id="328" w:author="Martijn Ebben" w:date="2023-09-28T10:44:00Z">
        <w:r>
          <w:rPr>
            <w:lang w:val="en-US"/>
          </w:rPr>
          <w:t xml:space="preserve"> from </w:t>
        </w:r>
        <w:commentRangeStart w:id="329"/>
        <w:r>
          <w:rPr>
            <w:lang w:val="en-US"/>
          </w:rPr>
          <w:t>anywhere in the world</w:t>
        </w:r>
      </w:ins>
      <w:commentRangeEnd w:id="329"/>
      <w:r w:rsidR="00502DE2">
        <w:rPr>
          <w:rStyle w:val="Verwijzingopmerking"/>
        </w:rPr>
        <w:commentReference w:id="329"/>
      </w:r>
      <w:ins w:id="330" w:author="Martijn Ebben" w:date="2023-09-28T10:44:00Z">
        <w:r>
          <w:rPr>
            <w:lang w:val="en-US"/>
          </w:rPr>
          <w:t>. The</w:t>
        </w:r>
        <w:r w:rsidRPr="00E12B46">
          <w:rPr>
            <w:lang w:val="en-US"/>
          </w:rPr>
          <w:t xml:space="preserve"> </w:t>
        </w:r>
        <w:r>
          <w:rPr>
            <w:lang w:val="en-US"/>
          </w:rPr>
          <w:t xml:space="preserve">use of these </w:t>
        </w:r>
        <w:del w:id="331" w:author="Jeffrey" w:date="2023-10-17T16:19:00Z">
          <w:r w:rsidDel="006B5DB0">
            <w:rPr>
              <w:lang w:val="en-US"/>
            </w:rPr>
            <w:delText>developing</w:delText>
          </w:r>
          <w:r w:rsidRPr="00E12B46" w:rsidDel="006B5DB0">
            <w:rPr>
              <w:lang w:val="en-US"/>
            </w:rPr>
            <w:delText xml:space="preserve"> </w:delText>
          </w:r>
        </w:del>
        <w:r w:rsidRPr="00E12B46">
          <w:rPr>
            <w:lang w:val="en-US"/>
          </w:rPr>
          <w:t>technol</w:t>
        </w:r>
        <w:r>
          <w:rPr>
            <w:lang w:val="en-US"/>
          </w:rPr>
          <w:t>ogies has</w:t>
        </w:r>
        <w:r w:rsidRPr="00E12B46">
          <w:rPr>
            <w:lang w:val="en-US"/>
          </w:rPr>
          <w:t xml:space="preserve"> </w:t>
        </w:r>
        <w:r>
          <w:rPr>
            <w:lang w:val="en-US"/>
          </w:rPr>
          <w:t xml:space="preserve">been </w:t>
        </w:r>
        <w:del w:id="332" w:author="Jeffrey" w:date="2023-10-17T16:27:00Z">
          <w:r w:rsidDel="00A9409F">
            <w:rPr>
              <w:lang w:val="en-US"/>
            </w:rPr>
            <w:delText>fueled</w:delText>
          </w:r>
        </w:del>
      </w:ins>
      <w:ins w:id="333" w:author="Jeffrey" w:date="2023-10-17T16:27:00Z">
        <w:r w:rsidR="00A9409F">
          <w:rPr>
            <w:lang w:val="en-US"/>
          </w:rPr>
          <w:t>progressed</w:t>
        </w:r>
      </w:ins>
      <w:ins w:id="334" w:author="Martijn Ebben" w:date="2023-09-28T10:44:00Z">
        <w:r>
          <w:rPr>
            <w:lang w:val="en-US"/>
          </w:rPr>
          <w:t xml:space="preserve"> by A</w:t>
        </w:r>
      </w:ins>
      <w:ins w:id="335" w:author="Jeffrey" w:date="2023-10-17T16:15:00Z">
        <w:r w:rsidR="00502DE2">
          <w:rPr>
            <w:lang w:val="en-US"/>
          </w:rPr>
          <w:t>to</w:t>
        </w:r>
      </w:ins>
      <w:ins w:id="336" w:author="Martijn Ebben" w:date="2023-09-28T10:44:00Z">
        <w:del w:id="337" w:author="Jeffrey" w:date="2023-10-17T16:15:00Z">
          <w:r w:rsidDel="00502DE2">
            <w:rPr>
              <w:lang w:val="en-US"/>
            </w:rPr>
            <w:delText>TO</w:delText>
          </w:r>
        </w:del>
        <w:r>
          <w:rPr>
            <w:lang w:val="en-US"/>
          </w:rPr>
          <w:t>N</w:t>
        </w:r>
        <w:r w:rsidRPr="00E12B46">
          <w:rPr>
            <w:lang w:val="en-US"/>
          </w:rPr>
          <w:t xml:space="preserve"> operator </w:t>
        </w:r>
      </w:ins>
      <w:ins w:id="338" w:author="Jeffrey" w:date="2023-10-17T16:20:00Z">
        <w:r w:rsidR="006B5DB0">
          <w:rPr>
            <w:lang w:val="en-US"/>
          </w:rPr>
          <w:t>and/</w:t>
        </w:r>
      </w:ins>
      <w:ins w:id="339" w:author="Martijn Ebben" w:date="2023-09-28T10:44:00Z">
        <w:r w:rsidRPr="00E12B46">
          <w:rPr>
            <w:lang w:val="en-US"/>
          </w:rPr>
          <w:t>or manager</w:t>
        </w:r>
        <w:r>
          <w:rPr>
            <w:lang w:val="en-US"/>
          </w:rPr>
          <w:t>’s desire for</w:t>
        </w:r>
        <w:r w:rsidRPr="00E12B46">
          <w:rPr>
            <w:lang w:val="en-US"/>
          </w:rPr>
          <w:t xml:space="preserve"> remote and reliable monitoring, reduce</w:t>
        </w:r>
        <w:r>
          <w:rPr>
            <w:lang w:val="en-US"/>
          </w:rPr>
          <w:t>d</w:t>
        </w:r>
        <w:r w:rsidRPr="00E12B46">
          <w:rPr>
            <w:lang w:val="en-US"/>
          </w:rPr>
          <w:t xml:space="preserve"> </w:t>
        </w:r>
        <w:r>
          <w:rPr>
            <w:lang w:val="en-US"/>
          </w:rPr>
          <w:t xml:space="preserve">preventative </w:t>
        </w:r>
        <w:r w:rsidRPr="00E12B46">
          <w:rPr>
            <w:lang w:val="en-US"/>
          </w:rPr>
          <w:t xml:space="preserve">maintenance and </w:t>
        </w:r>
        <w:r>
          <w:rPr>
            <w:lang w:val="en-US"/>
          </w:rPr>
          <w:t xml:space="preserve">aid </w:t>
        </w:r>
        <w:r w:rsidRPr="00E12B46">
          <w:rPr>
            <w:lang w:val="en-US"/>
          </w:rPr>
          <w:t>availability targets</w:t>
        </w:r>
      </w:ins>
      <w:ins w:id="340" w:author="Martijn Ebben" w:date="2023-09-28T12:13:00Z">
        <w:r w:rsidR="00EE447A">
          <w:rPr>
            <w:rStyle w:val="Voetnootmarkering"/>
            <w:lang w:val="en-US"/>
          </w:rPr>
          <w:footnoteReference w:id="1"/>
        </w:r>
      </w:ins>
      <w:ins w:id="343" w:author="Martijn Ebben" w:date="2023-09-28T10:44:00Z">
        <w:r w:rsidRPr="00E12B46">
          <w:rPr>
            <w:lang w:val="en-US"/>
          </w:rPr>
          <w:t xml:space="preserve">. </w:t>
        </w:r>
      </w:ins>
    </w:p>
    <w:p w14:paraId="114D65A5" w14:textId="77777777" w:rsidR="005C10A3" w:rsidRPr="006C7A23" w:rsidRDefault="005C10A3" w:rsidP="002B59A9">
      <w:pPr>
        <w:pStyle w:val="Geenafstand"/>
        <w:rPr>
          <w:ins w:id="344" w:author="Ebben, Martijn" w:date="2023-09-27T11:11:00Z"/>
          <w:sz w:val="22"/>
          <w:lang w:val="en-US"/>
        </w:rPr>
      </w:pPr>
    </w:p>
    <w:p w14:paraId="689DCBE3" w14:textId="25A276F7" w:rsidR="00FD4BB0" w:rsidRDefault="004E480C" w:rsidP="0022353D">
      <w:pPr>
        <w:pStyle w:val="Kop2"/>
        <w:rPr>
          <w:ins w:id="345" w:author="Ebben, Martijn" w:date="2023-09-27T11:13:00Z"/>
        </w:rPr>
      </w:pPr>
      <w:bookmarkStart w:id="346" w:name="_Toc146796882"/>
      <w:ins w:id="347" w:author="Ebben, Martijn" w:date="2023-09-27T11:12:00Z">
        <w:r>
          <w:t xml:space="preserve">Protection of </w:t>
        </w:r>
      </w:ins>
      <w:ins w:id="348" w:author="Ebben, Martijn" w:date="2023-09-27T11:13:00Z">
        <w:del w:id="349" w:author="Martijn Ebben" w:date="2023-09-28T12:24:00Z">
          <w:r w:rsidR="00BB7399" w:rsidDel="00C8060A">
            <w:delText xml:space="preserve">physical </w:delText>
          </w:r>
        </w:del>
        <w:r w:rsidR="00BB7399">
          <w:t>ATON</w:t>
        </w:r>
        <w:bookmarkEnd w:id="346"/>
      </w:ins>
    </w:p>
    <w:p w14:paraId="0227D057" w14:textId="304A7D99" w:rsidR="005A50FC" w:rsidRDefault="00174F96" w:rsidP="006C7A23">
      <w:pPr>
        <w:pStyle w:val="Plattetekst"/>
        <w:rPr>
          <w:ins w:id="350" w:author="Martijn Ebben" w:date="2023-09-28T12:24:00Z"/>
          <w:lang w:val="en-US"/>
        </w:rPr>
      </w:pPr>
      <w:ins w:id="351" w:author="Martijn Ebben" w:date="2023-09-28T09:03:00Z">
        <w:r>
          <w:rPr>
            <w:lang w:val="en-US"/>
          </w:rPr>
          <w:t>A</w:t>
        </w:r>
      </w:ins>
      <w:ins w:id="352" w:author="Jeffrey" w:date="2023-10-17T16:10:00Z">
        <w:r w:rsidR="007D2755">
          <w:rPr>
            <w:lang w:val="en-US"/>
          </w:rPr>
          <w:t>to</w:t>
        </w:r>
      </w:ins>
      <w:ins w:id="353" w:author="Martijn Ebben" w:date="2023-09-28T09:03:00Z">
        <w:del w:id="354" w:author="Jeffrey" w:date="2023-10-17T16:10:00Z">
          <w:r w:rsidDel="007D2755">
            <w:rPr>
              <w:lang w:val="en-US"/>
            </w:rPr>
            <w:delText>TO</w:delText>
          </w:r>
        </w:del>
        <w:r>
          <w:rPr>
            <w:lang w:val="en-US"/>
          </w:rPr>
          <w:t xml:space="preserve">N are </w:t>
        </w:r>
      </w:ins>
      <w:ins w:id="355" w:author="Martijn Ebben" w:date="2023-09-28T15:02:00Z">
        <w:r w:rsidR="005A50FC">
          <w:rPr>
            <w:lang w:val="en-US"/>
          </w:rPr>
          <w:t>usually</w:t>
        </w:r>
      </w:ins>
      <w:ins w:id="356" w:author="Martijn Ebben" w:date="2023-09-28T09:03:00Z">
        <w:r>
          <w:rPr>
            <w:lang w:val="en-US"/>
          </w:rPr>
          <w:t xml:space="preserve"> in publicly accessible areas</w:t>
        </w:r>
      </w:ins>
      <w:ins w:id="357" w:author="Martijn Ebben" w:date="2023-09-28T09:04:00Z">
        <w:r w:rsidR="00595F39">
          <w:rPr>
            <w:lang w:val="en-US"/>
          </w:rPr>
          <w:t>,</w:t>
        </w:r>
      </w:ins>
      <w:ins w:id="358" w:author="Martijn Ebben" w:date="2023-09-28T09:03:00Z">
        <w:r>
          <w:rPr>
            <w:lang w:val="en-US"/>
          </w:rPr>
          <w:t xml:space="preserve"> although </w:t>
        </w:r>
      </w:ins>
      <w:ins w:id="359" w:author="Martijn Ebben" w:date="2023-09-28T15:01:00Z">
        <w:r w:rsidR="005A50FC">
          <w:rPr>
            <w:lang w:val="en-US"/>
          </w:rPr>
          <w:t xml:space="preserve">often </w:t>
        </w:r>
      </w:ins>
      <w:ins w:id="360" w:author="Martijn Ebben" w:date="2023-09-28T09:04:00Z">
        <w:r>
          <w:rPr>
            <w:lang w:val="en-US"/>
          </w:rPr>
          <w:t>at sea</w:t>
        </w:r>
      </w:ins>
      <w:ins w:id="361" w:author="Martijn Ebben" w:date="2023-09-28T15:01:00Z">
        <w:r w:rsidR="005A50FC">
          <w:rPr>
            <w:lang w:val="en-US"/>
          </w:rPr>
          <w:t xml:space="preserve"> </w:t>
        </w:r>
      </w:ins>
      <w:ins w:id="362" w:author="Jeffrey" w:date="2023-10-17T16:22:00Z">
        <w:r w:rsidR="005B757A">
          <w:rPr>
            <w:lang w:val="en-US"/>
          </w:rPr>
          <w:t xml:space="preserve">or inland waterways </w:t>
        </w:r>
      </w:ins>
      <w:ins w:id="363" w:author="Martijn Ebben" w:date="2023-09-28T15:01:00Z">
        <w:r w:rsidR="005A50FC">
          <w:rPr>
            <w:lang w:val="en-US"/>
          </w:rPr>
          <w:t>where</w:t>
        </w:r>
      </w:ins>
      <w:ins w:id="364" w:author="Martijn Ebben" w:date="2023-09-28T09:04:00Z">
        <w:r>
          <w:rPr>
            <w:lang w:val="en-US"/>
          </w:rPr>
          <w:t xml:space="preserve"> a vessel would be required to reach </w:t>
        </w:r>
      </w:ins>
      <w:ins w:id="365" w:author="Martijn Ebben" w:date="2023-09-28T15:02:00Z">
        <w:r w:rsidR="005A50FC">
          <w:rPr>
            <w:lang w:val="en-US"/>
          </w:rPr>
          <w:t>them</w:t>
        </w:r>
      </w:ins>
      <w:ins w:id="366" w:author="Martijn Ebben" w:date="2023-09-28T09:04:00Z">
        <w:r>
          <w:rPr>
            <w:lang w:val="en-US"/>
          </w:rPr>
          <w:t xml:space="preserve">. </w:t>
        </w:r>
      </w:ins>
      <w:ins w:id="367" w:author="Martijn Ebben" w:date="2023-09-28T15:03:00Z">
        <w:r w:rsidR="005A50FC">
          <w:rPr>
            <w:lang w:val="en-US"/>
          </w:rPr>
          <w:t>P</w:t>
        </w:r>
      </w:ins>
      <w:ins w:id="368" w:author="Martijn Ebben" w:date="2023-09-28T09:04:00Z">
        <w:r w:rsidR="00595F39">
          <w:rPr>
            <w:lang w:val="en-US"/>
          </w:rPr>
          <w:t>hysic</w:t>
        </w:r>
      </w:ins>
      <w:ins w:id="369" w:author="Martijn Ebben" w:date="2023-09-28T09:05:00Z">
        <w:r w:rsidR="00595F39">
          <w:rPr>
            <w:lang w:val="en-US"/>
          </w:rPr>
          <w:t>al security is an important component of cyber security.</w:t>
        </w:r>
      </w:ins>
      <w:ins w:id="370" w:author="Martijn Ebben" w:date="2023-09-28T14:59:00Z">
        <w:r w:rsidR="005A50FC" w:rsidRPr="005A50FC">
          <w:rPr>
            <w:lang w:val="en-US"/>
          </w:rPr>
          <w:t xml:space="preserve"> </w:t>
        </w:r>
        <w:r w:rsidR="005A50FC" w:rsidRPr="6F681F07">
          <w:rPr>
            <w:lang w:val="en-US"/>
          </w:rPr>
          <w:t xml:space="preserve">Administrations which provide </w:t>
        </w:r>
      </w:ins>
      <w:ins w:id="371" w:author="Jeffrey" w:date="2023-10-17T16:29:00Z">
        <w:r w:rsidR="00A9409F">
          <w:rPr>
            <w:lang w:val="en-US"/>
          </w:rPr>
          <w:t>physical</w:t>
        </w:r>
      </w:ins>
      <w:ins w:id="372" w:author="Jeffrey" w:date="2023-10-17T16:27:00Z">
        <w:r w:rsidR="00A9409F">
          <w:rPr>
            <w:lang w:val="en-US"/>
          </w:rPr>
          <w:t xml:space="preserve">, </w:t>
        </w:r>
      </w:ins>
      <w:ins w:id="373" w:author="Martijn Ebben" w:date="2023-09-28T14:59:00Z">
        <w:r w:rsidR="005A50FC" w:rsidRPr="6F681F07">
          <w:rPr>
            <w:lang w:val="en-US"/>
          </w:rPr>
          <w:t>virtual and synthetic AIS</w:t>
        </w:r>
      </w:ins>
      <w:ins w:id="374" w:author="Jeffrey" w:date="2023-10-17T16:23:00Z">
        <w:r w:rsidR="00A9409F">
          <w:rPr>
            <w:lang w:val="en-US"/>
          </w:rPr>
          <w:t xml:space="preserve"> </w:t>
        </w:r>
      </w:ins>
      <w:ins w:id="375" w:author="Martijn Ebben" w:date="2023-09-28T14:59:00Z">
        <w:del w:id="376" w:author="Jeffrey" w:date="2023-10-17T16:23:00Z">
          <w:r w:rsidR="005A50FC" w:rsidRPr="6F681F07" w:rsidDel="00A9409F">
            <w:rPr>
              <w:lang w:val="en-US"/>
            </w:rPr>
            <w:delText>-</w:delText>
          </w:r>
        </w:del>
        <w:r w:rsidR="005A50FC" w:rsidRPr="6F681F07">
          <w:rPr>
            <w:lang w:val="en-US"/>
          </w:rPr>
          <w:t>A</w:t>
        </w:r>
      </w:ins>
      <w:ins w:id="377" w:author="Jeffrey" w:date="2023-10-17T16:22:00Z">
        <w:r w:rsidR="005B757A">
          <w:rPr>
            <w:lang w:val="en-US"/>
          </w:rPr>
          <w:t>to</w:t>
        </w:r>
      </w:ins>
      <w:ins w:id="378" w:author="Martijn Ebben" w:date="2023-09-28T14:59:00Z">
        <w:del w:id="379" w:author="Jeffrey" w:date="2023-10-17T16:22:00Z">
          <w:r w:rsidR="005A50FC" w:rsidRPr="6F681F07" w:rsidDel="005B757A">
            <w:rPr>
              <w:lang w:val="en-US"/>
            </w:rPr>
            <w:delText>TO</w:delText>
          </w:r>
        </w:del>
        <w:r w:rsidR="005A50FC" w:rsidRPr="6F681F07">
          <w:rPr>
            <w:lang w:val="en-US"/>
          </w:rPr>
          <w:t xml:space="preserve">N signals may do so from network/internet connected AIS </w:t>
        </w:r>
        <w:del w:id="380" w:author="Jeffrey" w:date="2023-10-17T16:30:00Z">
          <w:r w:rsidR="005A50FC" w:rsidRPr="6F681F07" w:rsidDel="00A9409F">
            <w:rPr>
              <w:lang w:val="en-US"/>
            </w:rPr>
            <w:delText>A</w:delText>
          </w:r>
        </w:del>
        <w:del w:id="381" w:author="Jeffrey" w:date="2023-10-17T16:23:00Z">
          <w:r w:rsidR="005A50FC" w:rsidRPr="6F681F07" w:rsidDel="00A9409F">
            <w:rPr>
              <w:lang w:val="en-US"/>
            </w:rPr>
            <w:delText>TO</w:delText>
          </w:r>
        </w:del>
        <w:del w:id="382" w:author="Jeffrey" w:date="2023-10-17T16:30:00Z">
          <w:r w:rsidR="005A50FC" w:rsidRPr="6F681F07" w:rsidDel="00A9409F">
            <w:rPr>
              <w:lang w:val="en-US"/>
            </w:rPr>
            <w:delText xml:space="preserve">N and base </w:delText>
          </w:r>
        </w:del>
        <w:r w:rsidR="005A50FC" w:rsidRPr="6F681F07">
          <w:rPr>
            <w:lang w:val="en-US"/>
          </w:rPr>
          <w:t>stations</w:t>
        </w:r>
      </w:ins>
      <w:ins w:id="383" w:author="Martijn Ebben" w:date="2023-09-28T15:00:00Z">
        <w:r w:rsidR="005A50FC">
          <w:rPr>
            <w:lang w:val="en-US"/>
          </w:rPr>
          <w:t>, necessitating network security in addition to physical s</w:t>
        </w:r>
      </w:ins>
      <w:ins w:id="384" w:author="Martijn Ebben" w:date="2023-09-28T15:01:00Z">
        <w:r w:rsidR="005A50FC">
          <w:rPr>
            <w:lang w:val="en-US"/>
          </w:rPr>
          <w:t>ecurity</w:t>
        </w:r>
      </w:ins>
      <w:ins w:id="385" w:author="Martijn Ebben" w:date="2023-09-28T14:59:00Z">
        <w:r w:rsidR="005A50FC" w:rsidRPr="6F681F07">
          <w:rPr>
            <w:lang w:val="en-US"/>
          </w:rPr>
          <w:t>.</w:t>
        </w:r>
      </w:ins>
      <w:ins w:id="386" w:author="Martijn Ebben" w:date="2023-09-28T15:05:00Z">
        <w:r w:rsidR="005A50FC">
          <w:rPr>
            <w:lang w:val="en-US"/>
          </w:rPr>
          <w:t xml:space="preserve"> </w:t>
        </w:r>
        <w:r w:rsidR="005A50FC" w:rsidRPr="6F681F07">
          <w:rPr>
            <w:lang w:val="en-US"/>
          </w:rPr>
          <w:t xml:space="preserve">Many lanterns use RF programming and can be accessed using a universal TV remote.  More modern lanterns may use Bluetooth </w:t>
        </w:r>
      </w:ins>
      <w:ins w:id="387" w:author="Jeffrey" w:date="2023-10-17T16:30:00Z">
        <w:r w:rsidR="00A9409F">
          <w:rPr>
            <w:lang w:val="en-US"/>
          </w:rPr>
          <w:t xml:space="preserve">or WiFi </w:t>
        </w:r>
      </w:ins>
      <w:ins w:id="388" w:author="Martijn Ebben" w:date="2023-09-28T15:05:00Z">
        <w:r w:rsidR="005A50FC" w:rsidRPr="6F681F07">
          <w:rPr>
            <w:lang w:val="en-US"/>
          </w:rPr>
          <w:t xml:space="preserve">technology providing another access point and potential </w:t>
        </w:r>
        <w:del w:id="389" w:author="Jeffrey" w:date="2023-10-17T16:30:00Z">
          <w:r w:rsidR="005A50FC" w:rsidRPr="6F681F07" w:rsidDel="00A9409F">
            <w:rPr>
              <w:lang w:val="en-US"/>
            </w:rPr>
            <w:delText>satellite</w:delText>
          </w:r>
        </w:del>
      </w:ins>
      <w:ins w:id="390" w:author="Jeffrey" w:date="2023-10-17T16:30:00Z">
        <w:r w:rsidR="00A9409F">
          <w:rPr>
            <w:lang w:val="en-US"/>
          </w:rPr>
          <w:t>remote</w:t>
        </w:r>
      </w:ins>
      <w:ins w:id="391" w:author="Martijn Ebben" w:date="2023-09-28T15:05:00Z">
        <w:r w:rsidR="005A50FC" w:rsidRPr="6F681F07">
          <w:rPr>
            <w:lang w:val="en-US"/>
          </w:rPr>
          <w:t xml:space="preserve"> connectivity.  </w:t>
        </w:r>
      </w:ins>
    </w:p>
    <w:p w14:paraId="1E98AB58" w14:textId="0C5CEECD" w:rsidR="005A50FC" w:rsidRDefault="005A50FC" w:rsidP="006C7A23">
      <w:pPr>
        <w:pStyle w:val="Plattetekst"/>
        <w:rPr>
          <w:ins w:id="392" w:author="Martijn Ebben" w:date="2023-09-28T14:58:00Z"/>
          <w:lang w:val="en-US"/>
        </w:rPr>
      </w:pPr>
      <w:ins w:id="393" w:author="Martijn Ebben" w:date="2023-09-28T14:57:00Z">
        <w:r w:rsidRPr="6F681F07">
          <w:rPr>
            <w:lang w:val="en-US"/>
          </w:rPr>
          <w:t>Remotely monitored and programmable A</w:t>
        </w:r>
      </w:ins>
      <w:ins w:id="394" w:author="Jeffrey" w:date="2023-10-17T16:10:00Z">
        <w:r w:rsidR="007D2755">
          <w:rPr>
            <w:lang w:val="en-US"/>
          </w:rPr>
          <w:t>to</w:t>
        </w:r>
      </w:ins>
      <w:ins w:id="395" w:author="Martijn Ebben" w:date="2023-09-28T14:57:00Z">
        <w:del w:id="396" w:author="Jeffrey" w:date="2023-10-17T16:10:00Z">
          <w:r w:rsidRPr="6F681F07" w:rsidDel="007D2755">
            <w:rPr>
              <w:lang w:val="en-US"/>
            </w:rPr>
            <w:delText>TO</w:delText>
          </w:r>
        </w:del>
        <w:r w:rsidRPr="6F681F07">
          <w:rPr>
            <w:lang w:val="en-US"/>
          </w:rPr>
          <w:t xml:space="preserve">N have both positive and negative implications with respect to </w:t>
        </w:r>
        <w:del w:id="397" w:author="Jeffrey" w:date="2023-10-17T16:33:00Z">
          <w:r w:rsidRPr="6F681F07" w:rsidDel="00BC1751">
            <w:rPr>
              <w:lang w:val="en-US"/>
            </w:rPr>
            <w:delText>cyber  security</w:delText>
          </w:r>
        </w:del>
      </w:ins>
      <w:ins w:id="398" w:author="Jeffrey" w:date="2023-10-17T16:33:00Z">
        <w:r w:rsidR="00BC1751" w:rsidRPr="6F681F07">
          <w:rPr>
            <w:lang w:val="en-US"/>
          </w:rPr>
          <w:t>cyber security</w:t>
        </w:r>
      </w:ins>
      <w:ins w:id="399" w:author="Martijn Ebben" w:date="2023-09-28T14:57:00Z">
        <w:r w:rsidRPr="6F681F07">
          <w:rPr>
            <w:lang w:val="en-US"/>
          </w:rPr>
          <w:t>. In one respect, remotely programmable A</w:t>
        </w:r>
      </w:ins>
      <w:ins w:id="400" w:author="Jeffrey" w:date="2023-10-17T16:10:00Z">
        <w:r w:rsidR="007D2755">
          <w:rPr>
            <w:lang w:val="en-US"/>
          </w:rPr>
          <w:t>to</w:t>
        </w:r>
      </w:ins>
      <w:ins w:id="401" w:author="Martijn Ebben" w:date="2023-09-28T14:57:00Z">
        <w:del w:id="402" w:author="Jeffrey" w:date="2023-10-17T16:10:00Z">
          <w:r w:rsidRPr="6F681F07" w:rsidDel="007D2755">
            <w:rPr>
              <w:lang w:val="en-US"/>
            </w:rPr>
            <w:delText>TO</w:delText>
          </w:r>
        </w:del>
        <w:r w:rsidRPr="6F681F07">
          <w:rPr>
            <w:lang w:val="en-US"/>
          </w:rPr>
          <w:t xml:space="preserve">N allow additional access points and potential means for a </w:t>
        </w:r>
        <w:del w:id="403" w:author="Jeffrey" w:date="2023-10-17T16:33:00Z">
          <w:r w:rsidRPr="6F681F07" w:rsidDel="00BC1751">
            <w:rPr>
              <w:lang w:val="en-US"/>
            </w:rPr>
            <w:delText>cyber attack</w:delText>
          </w:r>
        </w:del>
      </w:ins>
      <w:ins w:id="404" w:author="Jeffrey" w:date="2023-10-17T16:33:00Z">
        <w:r w:rsidR="00BC1751" w:rsidRPr="6F681F07">
          <w:rPr>
            <w:lang w:val="en-US"/>
          </w:rPr>
          <w:t>cyber-attack</w:t>
        </w:r>
      </w:ins>
      <w:ins w:id="405" w:author="Martijn Ebben" w:date="2023-09-28T14:57:00Z">
        <w:r w:rsidRPr="6F681F07">
          <w:rPr>
            <w:lang w:val="en-US"/>
          </w:rPr>
          <w:t>.  Conversely, remotely monitored A</w:t>
        </w:r>
      </w:ins>
      <w:ins w:id="406" w:author="Jeffrey" w:date="2023-10-17T16:10:00Z">
        <w:r w:rsidR="007D2755">
          <w:rPr>
            <w:lang w:val="en-US"/>
          </w:rPr>
          <w:t>to</w:t>
        </w:r>
      </w:ins>
      <w:ins w:id="407" w:author="Martijn Ebben" w:date="2023-09-28T14:57:00Z">
        <w:del w:id="408" w:author="Jeffrey" w:date="2023-10-17T16:10:00Z">
          <w:r w:rsidRPr="6F681F07" w:rsidDel="007D2755">
            <w:rPr>
              <w:lang w:val="en-US"/>
            </w:rPr>
            <w:delText>TO</w:delText>
          </w:r>
        </w:del>
        <w:r w:rsidRPr="6F681F07">
          <w:rPr>
            <w:lang w:val="en-US"/>
          </w:rPr>
          <w:t>N offer administrations a method by which to more quickly identify an A</w:t>
        </w:r>
      </w:ins>
      <w:ins w:id="409" w:author="Jeffrey" w:date="2023-10-17T16:31:00Z">
        <w:r w:rsidR="00A9409F">
          <w:rPr>
            <w:lang w:val="en-US"/>
          </w:rPr>
          <w:t>to</w:t>
        </w:r>
      </w:ins>
      <w:ins w:id="410" w:author="Martijn Ebben" w:date="2023-09-28T14:57:00Z">
        <w:del w:id="411" w:author="Jeffrey" w:date="2023-10-17T16:31:00Z">
          <w:r w:rsidRPr="6F681F07" w:rsidDel="00A9409F">
            <w:rPr>
              <w:lang w:val="en-US"/>
            </w:rPr>
            <w:delText>TO</w:delText>
          </w:r>
        </w:del>
        <w:r w:rsidRPr="6F681F07">
          <w:rPr>
            <w:lang w:val="en-US"/>
          </w:rPr>
          <w:t>N which is not operating as required and</w:t>
        </w:r>
      </w:ins>
      <w:ins w:id="412" w:author="Jeffrey" w:date="2023-10-17T16:31:00Z">
        <w:r w:rsidR="00A9409F">
          <w:rPr>
            <w:lang w:val="en-US"/>
          </w:rPr>
          <w:t>/</w:t>
        </w:r>
      </w:ins>
      <w:ins w:id="413" w:author="Martijn Ebben" w:date="2023-09-28T14:57:00Z">
        <w:del w:id="414" w:author="Jeffrey" w:date="2023-10-17T16:31:00Z">
          <w:r w:rsidRPr="6F681F07" w:rsidDel="00A9409F">
            <w:rPr>
              <w:lang w:val="en-US"/>
            </w:rPr>
            <w:delText xml:space="preserve"> </w:delText>
          </w:r>
        </w:del>
        <w:r w:rsidRPr="6F681F07">
          <w:rPr>
            <w:lang w:val="en-US"/>
          </w:rPr>
          <w:t xml:space="preserve">or may have been subject to unauthorized modification by a nefarious actor.  </w:t>
        </w:r>
      </w:ins>
    </w:p>
    <w:p w14:paraId="08F0E7B3" w14:textId="7956F2C9" w:rsidR="005A50FC" w:rsidDel="00BC1751" w:rsidRDefault="005A50FC" w:rsidP="006C7A23">
      <w:pPr>
        <w:pStyle w:val="Plattetekst"/>
        <w:rPr>
          <w:ins w:id="415" w:author="Martijn Ebben" w:date="2023-09-28T14:57:00Z"/>
          <w:del w:id="416" w:author="Jeffrey" w:date="2023-10-17T16:32:00Z"/>
          <w:lang w:val="en-US"/>
        </w:rPr>
      </w:pPr>
    </w:p>
    <w:p w14:paraId="26BAF351" w14:textId="77777777" w:rsidR="005A50FC" w:rsidRDefault="005A50FC" w:rsidP="00174F96">
      <w:pPr>
        <w:pStyle w:val="Geenafstand"/>
        <w:rPr>
          <w:ins w:id="417" w:author="Martijn Ebben" w:date="2023-09-28T09:05:00Z"/>
          <w:sz w:val="22"/>
          <w:lang w:val="en-US"/>
        </w:rPr>
      </w:pPr>
    </w:p>
    <w:p w14:paraId="7C9050BE" w14:textId="6751EE6F" w:rsidR="00595F39" w:rsidRDefault="00595F39" w:rsidP="00174F96">
      <w:pPr>
        <w:pStyle w:val="Geenafstand"/>
        <w:rPr>
          <w:ins w:id="418" w:author="Martijn Ebben" w:date="2023-09-28T09:06:00Z"/>
          <w:sz w:val="22"/>
          <w:lang w:val="en-US"/>
        </w:rPr>
      </w:pPr>
      <w:ins w:id="419" w:author="Martijn Ebben" w:date="2023-09-28T09:05:00Z">
        <w:r>
          <w:rPr>
            <w:sz w:val="22"/>
            <w:lang w:val="en-US"/>
          </w:rPr>
          <w:t>The following measures should be taken into consideration</w:t>
        </w:r>
      </w:ins>
      <w:ins w:id="420" w:author="Martijn Ebben" w:date="2023-09-28T09:06:00Z">
        <w:r>
          <w:rPr>
            <w:sz w:val="22"/>
            <w:lang w:val="en-US"/>
          </w:rPr>
          <w:t>:</w:t>
        </w:r>
      </w:ins>
    </w:p>
    <w:p w14:paraId="212ED534" w14:textId="77777777" w:rsidR="00595F39" w:rsidRDefault="00595F39" w:rsidP="00174F96">
      <w:pPr>
        <w:pStyle w:val="Geenafstand"/>
        <w:rPr>
          <w:ins w:id="421" w:author="Martijn Ebben" w:date="2023-09-28T09:02:00Z"/>
          <w:sz w:val="22"/>
          <w:lang w:val="en-US"/>
        </w:rPr>
      </w:pPr>
    </w:p>
    <w:p w14:paraId="2E232BA6" w14:textId="5E4FBDBE" w:rsidR="00174F96" w:rsidRDefault="00595F39" w:rsidP="00883806">
      <w:pPr>
        <w:pStyle w:val="List1"/>
        <w:rPr>
          <w:ins w:id="422" w:author="Martijn Ebben" w:date="2023-09-28T09:09:00Z"/>
          <w:lang w:val="en-US"/>
        </w:rPr>
      </w:pPr>
      <w:ins w:id="423" w:author="Martijn Ebben" w:date="2023-09-28T09:07:00Z">
        <w:r>
          <w:rPr>
            <w:lang w:val="en-US"/>
          </w:rPr>
          <w:t xml:space="preserve">Use locks on cabinets and casing where electronics or </w:t>
        </w:r>
      </w:ins>
      <w:ins w:id="424" w:author="Martijn Ebben" w:date="2023-09-28T09:11:00Z">
        <w:r>
          <w:rPr>
            <w:lang w:val="en-US"/>
          </w:rPr>
          <w:t>management</w:t>
        </w:r>
      </w:ins>
      <w:ins w:id="425" w:author="Martijn Ebben" w:date="2023-09-28T09:07:00Z">
        <w:r>
          <w:rPr>
            <w:lang w:val="en-US"/>
          </w:rPr>
          <w:t xml:space="preserve"> interfac</w:t>
        </w:r>
      </w:ins>
      <w:ins w:id="426" w:author="Martijn Ebben" w:date="2023-09-28T09:08:00Z">
        <w:r>
          <w:rPr>
            <w:lang w:val="en-US"/>
          </w:rPr>
          <w:t>es are present. If possible use a sensor to be able to detect access to the cabinet/casing</w:t>
        </w:r>
      </w:ins>
      <w:ins w:id="427" w:author="Martijn Ebben" w:date="2023-09-28T09:11:00Z">
        <w:r>
          <w:rPr>
            <w:lang w:val="en-US"/>
          </w:rPr>
          <w:t>;</w:t>
        </w:r>
      </w:ins>
    </w:p>
    <w:p w14:paraId="77ADDB9C" w14:textId="66719219" w:rsidR="00E33CAF" w:rsidRDefault="00E33CAF" w:rsidP="00DD11AE">
      <w:pPr>
        <w:pStyle w:val="List1"/>
        <w:rPr>
          <w:ins w:id="428" w:author="Martijn Ebben" w:date="2023-09-28T09:25:00Z"/>
          <w:lang w:val="en-US"/>
        </w:rPr>
      </w:pPr>
      <w:ins w:id="429" w:author="Martijn Ebben" w:date="2023-09-28T09:48:00Z">
        <w:r>
          <w:rPr>
            <w:lang w:val="en-US"/>
          </w:rPr>
          <w:t>Modern A</w:t>
        </w:r>
      </w:ins>
      <w:ins w:id="430" w:author="Jeffrey" w:date="2023-10-17T16:32:00Z">
        <w:r w:rsidR="00BC1751">
          <w:rPr>
            <w:lang w:val="en-US"/>
          </w:rPr>
          <w:t>to</w:t>
        </w:r>
      </w:ins>
      <w:ins w:id="431" w:author="Martijn Ebben" w:date="2023-09-28T09:48:00Z">
        <w:del w:id="432" w:author="Jeffrey" w:date="2023-10-17T16:32:00Z">
          <w:r w:rsidDel="00BC1751">
            <w:rPr>
              <w:lang w:val="en-US"/>
            </w:rPr>
            <w:delText>TO</w:delText>
          </w:r>
        </w:del>
        <w:r>
          <w:rPr>
            <w:lang w:val="en-US"/>
          </w:rPr>
          <w:t>N may inc</w:t>
        </w:r>
      </w:ins>
      <w:ins w:id="433" w:author="Martijn Ebben" w:date="2023-09-28T09:49:00Z">
        <w:r>
          <w:rPr>
            <w:lang w:val="en-US"/>
          </w:rPr>
          <w:t>l</w:t>
        </w:r>
      </w:ins>
      <w:ins w:id="434" w:author="Martijn Ebben" w:date="2023-09-28T09:48:00Z">
        <w:r>
          <w:rPr>
            <w:lang w:val="en-US"/>
          </w:rPr>
          <w:t xml:space="preserve">ude digital systems that resemble (or are) a computer </w:t>
        </w:r>
      </w:ins>
      <w:ins w:id="435" w:author="Martijn Ebben" w:date="2023-09-28T09:49:00Z">
        <w:r>
          <w:rPr>
            <w:lang w:val="en-US"/>
          </w:rPr>
          <w:t>system, in which case best practices for hardening and protection of computer systems should be imple</w:t>
        </w:r>
      </w:ins>
      <w:ins w:id="436" w:author="Martijn Ebben" w:date="2023-09-28T09:50:00Z">
        <w:r>
          <w:rPr>
            <w:lang w:val="en-US"/>
          </w:rPr>
          <w:t>mented;</w:t>
        </w:r>
      </w:ins>
    </w:p>
    <w:p w14:paraId="47AAE086" w14:textId="4F2F7560" w:rsidR="001028DF" w:rsidRDefault="00883806" w:rsidP="00883806">
      <w:pPr>
        <w:pStyle w:val="List1"/>
        <w:rPr>
          <w:ins w:id="437" w:author="Martijn Ebben" w:date="2023-09-28T09:11:00Z"/>
          <w:lang w:val="en-US"/>
        </w:rPr>
      </w:pPr>
      <w:ins w:id="438" w:author="Martijn Ebben" w:date="2023-09-28T09:26:00Z">
        <w:r>
          <w:rPr>
            <w:lang w:val="en-US"/>
          </w:rPr>
          <w:t>Implement monitoring/de</w:t>
        </w:r>
      </w:ins>
      <w:ins w:id="439" w:author="Martijn Ebben" w:date="2023-09-28T09:27:00Z">
        <w:r>
          <w:rPr>
            <w:lang w:val="en-US"/>
          </w:rPr>
          <w:t xml:space="preserve">tection of unusual </w:t>
        </w:r>
      </w:ins>
      <w:ins w:id="440" w:author="Martijn Ebben" w:date="2023-09-28T09:30:00Z">
        <w:r>
          <w:rPr>
            <w:lang w:val="en-US"/>
          </w:rPr>
          <w:t>behavior</w:t>
        </w:r>
      </w:ins>
      <w:ins w:id="441" w:author="Martijn Ebben" w:date="2023-09-28T09:27:00Z">
        <w:r>
          <w:rPr>
            <w:lang w:val="en-US"/>
          </w:rPr>
          <w:t>, including GNSS</w:t>
        </w:r>
      </w:ins>
      <w:ins w:id="442" w:author="Martijn Ebben" w:date="2023-09-28T09:28:00Z">
        <w:r>
          <w:rPr>
            <w:lang w:val="en-US"/>
          </w:rPr>
          <w:t xml:space="preserve"> and physical properties. </w:t>
        </w:r>
      </w:ins>
      <w:ins w:id="443" w:author="Martijn Ebben" w:date="2023-09-28T09:29:00Z">
        <w:r>
          <w:rPr>
            <w:lang w:val="en-US"/>
          </w:rPr>
          <w:t>Not</w:t>
        </w:r>
      </w:ins>
      <w:ins w:id="444" w:author="Martijn Ebben" w:date="2023-09-28T09:31:00Z">
        <w:r>
          <w:rPr>
            <w:lang w:val="en-US"/>
          </w:rPr>
          <w:t>e</w:t>
        </w:r>
      </w:ins>
      <w:ins w:id="445" w:author="Martijn Ebben" w:date="2023-09-28T09:29:00Z">
        <w:r>
          <w:rPr>
            <w:lang w:val="en-US"/>
          </w:rPr>
          <w:t xml:space="preserve"> that monitoring and detection is not </w:t>
        </w:r>
      </w:ins>
      <w:ins w:id="446" w:author="Martijn Ebben" w:date="2023-09-28T09:30:00Z">
        <w:r>
          <w:rPr>
            <w:lang w:val="en-US"/>
          </w:rPr>
          <w:t xml:space="preserve">by definition a </w:t>
        </w:r>
      </w:ins>
      <w:ins w:id="447" w:author="Martijn Ebben" w:date="2023-09-28T09:32:00Z">
        <w:r>
          <w:rPr>
            <w:lang w:val="en-US"/>
          </w:rPr>
          <w:t>technical/</w:t>
        </w:r>
      </w:ins>
      <w:ins w:id="448" w:author="Martijn Ebben" w:date="2023-09-28T09:30:00Z">
        <w:r>
          <w:rPr>
            <w:lang w:val="en-US"/>
          </w:rPr>
          <w:t xml:space="preserve">automated system but may also be performed by </w:t>
        </w:r>
      </w:ins>
      <w:ins w:id="449" w:author="Martijn Ebben" w:date="2023-09-28T09:32:00Z">
        <w:r>
          <w:rPr>
            <w:lang w:val="en-US"/>
          </w:rPr>
          <w:t xml:space="preserve">means of </w:t>
        </w:r>
      </w:ins>
      <w:ins w:id="450" w:author="Martijn Ebben" w:date="2023-09-28T09:30:00Z">
        <w:r>
          <w:rPr>
            <w:lang w:val="en-US"/>
          </w:rPr>
          <w:t>human inspection</w:t>
        </w:r>
      </w:ins>
      <w:ins w:id="451" w:author="Martijn Ebben" w:date="2023-09-28T09:31:00Z">
        <w:r>
          <w:rPr>
            <w:lang w:val="en-US"/>
          </w:rPr>
          <w:t>;</w:t>
        </w:r>
      </w:ins>
    </w:p>
    <w:p w14:paraId="49583C44" w14:textId="609530BF" w:rsidR="00DD11AE" w:rsidRDefault="00DD11AE" w:rsidP="00883806">
      <w:pPr>
        <w:pStyle w:val="List1"/>
        <w:rPr>
          <w:ins w:id="452" w:author="Martijn Ebben" w:date="2023-09-28T09:18:00Z"/>
          <w:lang w:val="en-US"/>
        </w:rPr>
      </w:pPr>
      <w:ins w:id="453" w:author="Martijn Ebben" w:date="2023-09-28T09:23:00Z">
        <w:r>
          <w:rPr>
            <w:lang w:val="en-US"/>
          </w:rPr>
          <w:lastRenderedPageBreak/>
          <w:t>If the A</w:t>
        </w:r>
      </w:ins>
      <w:ins w:id="454" w:author="Jeffrey" w:date="2023-10-17T16:32:00Z">
        <w:r w:rsidR="00BC1751">
          <w:rPr>
            <w:lang w:val="en-US"/>
          </w:rPr>
          <w:t>to</w:t>
        </w:r>
      </w:ins>
      <w:ins w:id="455" w:author="Martijn Ebben" w:date="2023-09-28T09:23:00Z">
        <w:del w:id="456" w:author="Jeffrey" w:date="2023-10-17T16:32:00Z">
          <w:r w:rsidDel="00BC1751">
            <w:rPr>
              <w:lang w:val="en-US"/>
            </w:rPr>
            <w:delText>TO</w:delText>
          </w:r>
        </w:del>
        <w:r>
          <w:rPr>
            <w:lang w:val="en-US"/>
          </w:rPr>
          <w:t>N uses GNSS for positioning and/or time synchroni</w:t>
        </w:r>
      </w:ins>
      <w:ins w:id="457" w:author="Martijn Ebben" w:date="2023-09-28T09:24:00Z">
        <w:r>
          <w:rPr>
            <w:lang w:val="en-US"/>
          </w:rPr>
          <w:t>s</w:t>
        </w:r>
      </w:ins>
      <w:ins w:id="458" w:author="Martijn Ebben" w:date="2023-09-28T09:23:00Z">
        <w:r>
          <w:rPr>
            <w:lang w:val="en-US"/>
          </w:rPr>
          <w:t xml:space="preserve">ation, </w:t>
        </w:r>
      </w:ins>
      <w:ins w:id="459" w:author="Martijn Ebben" w:date="2023-09-28T09:24:00Z">
        <w:r>
          <w:rPr>
            <w:lang w:val="en-US"/>
          </w:rPr>
          <w:t>apply measures to mitigate against jamming and spoofing of GNSS signals</w:t>
        </w:r>
      </w:ins>
      <w:ins w:id="460" w:author="Martijn Ebben" w:date="2023-09-28T09:25:00Z">
        <w:r w:rsidR="001028DF">
          <w:rPr>
            <w:lang w:val="en-US"/>
          </w:rPr>
          <w:t>.</w:t>
        </w:r>
      </w:ins>
      <w:ins w:id="461" w:author="Martijn Ebben" w:date="2023-09-28T09:27:00Z">
        <w:r w:rsidR="00883806">
          <w:rPr>
            <w:lang w:val="en-US"/>
          </w:rPr>
          <w:t xml:space="preserve"> See the chapter “</w:t>
        </w:r>
      </w:ins>
      <w:ins w:id="462" w:author="Martijn Ebben" w:date="2023-09-28T09:28:00Z">
        <w:r w:rsidR="00883806">
          <w:rPr>
            <w:lang w:val="en-US"/>
          </w:rPr>
          <w:t>Considerations for PNT”;</w:t>
        </w:r>
      </w:ins>
    </w:p>
    <w:p w14:paraId="7C688B1F" w14:textId="433C5E4A" w:rsidR="00C8060A" w:rsidRDefault="00C8060A" w:rsidP="00C8060A">
      <w:pPr>
        <w:pStyle w:val="List1"/>
        <w:rPr>
          <w:ins w:id="463" w:author="Martijn Ebben" w:date="2023-09-28T12:20:00Z"/>
          <w:szCs w:val="18"/>
        </w:rPr>
      </w:pPr>
      <w:ins w:id="464" w:author="Martijn Ebben" w:date="2023-09-28T12:20:00Z">
        <w:r w:rsidRPr="6F681F07">
          <w:t>Use risk mitigation planning to make an informed decision when using remotely monitored and programmable A</w:t>
        </w:r>
      </w:ins>
      <w:ins w:id="465" w:author="Jeffrey" w:date="2023-10-17T16:33:00Z">
        <w:r w:rsidR="00BC1751">
          <w:t>to</w:t>
        </w:r>
      </w:ins>
      <w:ins w:id="466" w:author="Martijn Ebben" w:date="2023-09-28T12:20:00Z">
        <w:del w:id="467" w:author="Jeffrey" w:date="2023-10-17T16:33:00Z">
          <w:r w:rsidRPr="6F681F07" w:rsidDel="00BC1751">
            <w:delText>TO</w:delText>
          </w:r>
        </w:del>
        <w:r w:rsidRPr="6F681F07">
          <w:t xml:space="preserve">N equipment </w:t>
        </w:r>
      </w:ins>
      <w:ins w:id="468" w:author="Martijn Ebben" w:date="2023-09-28T12:21:00Z">
        <w:r>
          <w:t xml:space="preserve">as it may become </w:t>
        </w:r>
      </w:ins>
      <w:ins w:id="469" w:author="Martijn Ebben" w:date="2023-09-28T12:20:00Z">
        <w:r w:rsidRPr="6F681F07">
          <w:t xml:space="preserve">more susceptible to </w:t>
        </w:r>
        <w:del w:id="470" w:author="Jeffrey" w:date="2023-10-17T16:33:00Z">
          <w:r w:rsidRPr="6F681F07" w:rsidDel="00BC1751">
            <w:delText>cyber attack</w:delText>
          </w:r>
        </w:del>
      </w:ins>
      <w:ins w:id="471" w:author="Martijn Ebben" w:date="2023-09-28T12:21:00Z">
        <w:del w:id="472" w:author="Jeffrey" w:date="2023-10-17T16:33:00Z">
          <w:r w:rsidDel="00BC1751">
            <w:delText>s</w:delText>
          </w:r>
        </w:del>
      </w:ins>
      <w:ins w:id="473" w:author="Jeffrey" w:date="2023-10-17T16:33:00Z">
        <w:r w:rsidR="00BC1751" w:rsidRPr="6F681F07">
          <w:t>cyber-attack</w:t>
        </w:r>
        <w:r w:rsidR="00BC1751">
          <w:t>s</w:t>
        </w:r>
      </w:ins>
      <w:ins w:id="474" w:author="Martijn Ebben" w:date="2023-09-28T12:20:00Z">
        <w:r w:rsidRPr="6F681F07">
          <w:t>.  When remotely programmable A</w:t>
        </w:r>
      </w:ins>
      <w:ins w:id="475" w:author="Jeffrey" w:date="2023-10-17T16:33:00Z">
        <w:r w:rsidR="00BC1751">
          <w:t>to</w:t>
        </w:r>
      </w:ins>
      <w:ins w:id="476" w:author="Martijn Ebben" w:date="2023-09-28T12:20:00Z">
        <w:del w:id="477" w:author="Jeffrey" w:date="2023-10-17T16:33:00Z">
          <w:r w:rsidRPr="6F681F07" w:rsidDel="00BC1751">
            <w:delText>TO</w:delText>
          </w:r>
        </w:del>
        <w:r w:rsidRPr="6F681F07">
          <w:t>N equipment is used, provide authorized user identification and access protections measures</w:t>
        </w:r>
      </w:ins>
    </w:p>
    <w:p w14:paraId="51AE1494" w14:textId="4442A0E5" w:rsidR="00C8060A" w:rsidRDefault="00C8060A" w:rsidP="00C8060A">
      <w:pPr>
        <w:pStyle w:val="List1"/>
        <w:rPr>
          <w:ins w:id="478" w:author="Martijn Ebben" w:date="2023-09-28T12:20:00Z"/>
        </w:rPr>
      </w:pPr>
      <w:ins w:id="479" w:author="Martijn Ebben" w:date="2023-09-28T12:20:00Z">
        <w:r w:rsidRPr="6F681F07">
          <w:rPr>
            <w:lang w:val="en-US"/>
          </w:rPr>
          <w:t>Whenever feasible, A</w:t>
        </w:r>
      </w:ins>
      <w:ins w:id="480" w:author="Jeffrey" w:date="2023-10-17T16:33:00Z">
        <w:r w:rsidR="00BC1751">
          <w:rPr>
            <w:lang w:val="en-US"/>
          </w:rPr>
          <w:t>to</w:t>
        </w:r>
      </w:ins>
      <w:ins w:id="481" w:author="Martijn Ebben" w:date="2023-09-28T12:20:00Z">
        <w:del w:id="482" w:author="Jeffrey" w:date="2023-10-17T16:33:00Z">
          <w:r w:rsidRPr="6F681F07" w:rsidDel="00BC1751">
            <w:rPr>
              <w:lang w:val="en-US"/>
            </w:rPr>
            <w:delText>TO</w:delText>
          </w:r>
        </w:del>
        <w:r w:rsidRPr="6F681F07">
          <w:rPr>
            <w:lang w:val="en-US"/>
          </w:rPr>
          <w:t>N, systems used to conduct maintenance, maintain and transmit MSI related to A</w:t>
        </w:r>
      </w:ins>
      <w:ins w:id="483" w:author="Jeffrey" w:date="2023-10-17T16:34:00Z">
        <w:r w:rsidR="00BC1751">
          <w:rPr>
            <w:lang w:val="en-US"/>
          </w:rPr>
          <w:t>to</w:t>
        </w:r>
      </w:ins>
      <w:ins w:id="484" w:author="Martijn Ebben" w:date="2023-09-28T12:20:00Z">
        <w:del w:id="485" w:author="Jeffrey" w:date="2023-10-17T16:34:00Z">
          <w:r w:rsidRPr="6F681F07" w:rsidDel="00BC1751">
            <w:rPr>
              <w:lang w:val="en-US"/>
            </w:rPr>
            <w:delText>TO</w:delText>
          </w:r>
        </w:del>
        <w:r w:rsidRPr="6F681F07">
          <w:rPr>
            <w:lang w:val="en-US"/>
          </w:rPr>
          <w:t>N should use cyber-secure electronics</w:t>
        </w:r>
      </w:ins>
    </w:p>
    <w:p w14:paraId="701743CE" w14:textId="51C60DBE" w:rsidR="00C8060A" w:rsidRPr="00C8060A" w:rsidRDefault="00C8060A" w:rsidP="00C8060A">
      <w:pPr>
        <w:pStyle w:val="List1"/>
        <w:rPr>
          <w:ins w:id="486" w:author="Martijn Ebben" w:date="2023-09-28T09:22:00Z"/>
          <w:lang w:val="en-US"/>
        </w:rPr>
      </w:pPr>
      <w:ins w:id="487" w:author="Martijn Ebben" w:date="2023-09-28T12:23:00Z">
        <w:r w:rsidRPr="00C8060A">
          <w:rPr>
            <w:lang w:val="en-US"/>
          </w:rPr>
          <w:t>Administrations should encourage public reporting of perceived electronic signal spoofing, jamming, or operation/behavior other than the advertised signal.   This may include when the position of a physical buoy is significantly different than the position of its synthetic AIS A</w:t>
        </w:r>
      </w:ins>
      <w:ins w:id="488" w:author="Jeffrey" w:date="2023-10-17T16:34:00Z">
        <w:r w:rsidR="00BC1751">
          <w:rPr>
            <w:lang w:val="en-US"/>
          </w:rPr>
          <w:t>to</w:t>
        </w:r>
      </w:ins>
      <w:ins w:id="489" w:author="Martijn Ebben" w:date="2023-09-28T12:23:00Z">
        <w:del w:id="490" w:author="Jeffrey" w:date="2023-10-17T16:34:00Z">
          <w:r w:rsidRPr="00C8060A" w:rsidDel="00BC1751">
            <w:rPr>
              <w:lang w:val="en-US"/>
            </w:rPr>
            <w:delText>TO</w:delText>
          </w:r>
        </w:del>
        <w:r w:rsidRPr="00C8060A">
          <w:rPr>
            <w:lang w:val="en-US"/>
          </w:rPr>
          <w:t>N signal, if so equipped.</w:t>
        </w:r>
      </w:ins>
    </w:p>
    <w:p w14:paraId="46E057B4" w14:textId="25DFC15C" w:rsidR="00DD11AE" w:rsidRDefault="00883806" w:rsidP="00883806">
      <w:pPr>
        <w:pStyle w:val="List1"/>
        <w:rPr>
          <w:ins w:id="491" w:author="Martijn Ebben" w:date="2023-09-28T10:36:00Z"/>
          <w:lang w:val="en-US"/>
        </w:rPr>
      </w:pPr>
      <w:ins w:id="492" w:author="Martijn Ebben" w:date="2023-09-28T09:34:00Z">
        <w:r>
          <w:rPr>
            <w:lang w:val="en-US"/>
          </w:rPr>
          <w:t>Implement software</w:t>
        </w:r>
      </w:ins>
      <w:ins w:id="493" w:author="Martijn Ebben" w:date="2023-09-28T09:35:00Z">
        <w:r>
          <w:rPr>
            <w:lang w:val="en-US"/>
          </w:rPr>
          <w:t xml:space="preserve">/firmware updates </w:t>
        </w:r>
      </w:ins>
      <w:ins w:id="494" w:author="Martijn Ebben" w:date="2023-09-28T09:36:00Z">
        <w:r w:rsidR="00C873F6">
          <w:rPr>
            <w:lang w:val="en-US"/>
          </w:rPr>
          <w:t xml:space="preserve">and (security) patches </w:t>
        </w:r>
      </w:ins>
      <w:ins w:id="495" w:author="Martijn Ebben" w:date="2023-09-28T09:35:00Z">
        <w:r>
          <w:rPr>
            <w:lang w:val="en-US"/>
          </w:rPr>
          <w:t>o</w:t>
        </w:r>
      </w:ins>
      <w:ins w:id="496" w:author="Martijn Ebben" w:date="2023-09-28T09:36:00Z">
        <w:r w:rsidR="00C873F6">
          <w:rPr>
            <w:lang w:val="en-US"/>
          </w:rPr>
          <w:t>n</w:t>
        </w:r>
      </w:ins>
      <w:ins w:id="497" w:author="Martijn Ebben" w:date="2023-09-28T09:35:00Z">
        <w:r>
          <w:rPr>
            <w:lang w:val="en-US"/>
          </w:rPr>
          <w:t xml:space="preserve"> A</w:t>
        </w:r>
      </w:ins>
      <w:ins w:id="498" w:author="Jeffrey" w:date="2023-10-17T16:34:00Z">
        <w:r w:rsidR="00B627F5">
          <w:rPr>
            <w:lang w:val="en-US"/>
          </w:rPr>
          <w:t>to</w:t>
        </w:r>
      </w:ins>
      <w:ins w:id="499" w:author="Martijn Ebben" w:date="2023-09-28T09:35:00Z">
        <w:del w:id="500" w:author="Jeffrey" w:date="2023-10-17T16:34:00Z">
          <w:r w:rsidDel="00B627F5">
            <w:rPr>
              <w:lang w:val="en-US"/>
            </w:rPr>
            <w:delText>TO</w:delText>
          </w:r>
        </w:del>
        <w:r>
          <w:rPr>
            <w:lang w:val="en-US"/>
          </w:rPr>
          <w:t>N</w:t>
        </w:r>
        <w:r w:rsidR="00C873F6">
          <w:rPr>
            <w:lang w:val="en-US"/>
          </w:rPr>
          <w:t>, but only after thorough acceptance</w:t>
        </w:r>
      </w:ins>
      <w:ins w:id="501" w:author="Martijn Ebben" w:date="2023-09-28T09:43:00Z">
        <w:r w:rsidR="00C873F6">
          <w:rPr>
            <w:lang w:val="en-US"/>
          </w:rPr>
          <w:t xml:space="preserve"> testing</w:t>
        </w:r>
      </w:ins>
      <w:ins w:id="502" w:author="Martijn Ebben" w:date="2023-09-28T09:35:00Z">
        <w:r w:rsidR="00C873F6">
          <w:rPr>
            <w:lang w:val="en-US"/>
          </w:rPr>
          <w:t>;</w:t>
        </w:r>
      </w:ins>
    </w:p>
    <w:p w14:paraId="38AD4D1A" w14:textId="042CE031" w:rsidR="00E33CAF" w:rsidRDefault="00E33CAF" w:rsidP="00883806">
      <w:pPr>
        <w:pStyle w:val="List1"/>
        <w:rPr>
          <w:ins w:id="503" w:author="Martijn Ebben" w:date="2023-09-28T09:10:00Z"/>
          <w:lang w:val="en-US"/>
        </w:rPr>
      </w:pPr>
      <w:ins w:id="504" w:author="Martijn Ebben" w:date="2023-09-28T09:51:00Z">
        <w:r>
          <w:rPr>
            <w:lang w:val="en-US"/>
          </w:rPr>
          <w:t>Conduct periodic pen</w:t>
        </w:r>
      </w:ins>
      <w:ins w:id="505" w:author="Martijn Ebben" w:date="2023-09-28T09:52:00Z">
        <w:r>
          <w:rPr>
            <w:lang w:val="en-US"/>
          </w:rPr>
          <w:t>etration</w:t>
        </w:r>
      </w:ins>
      <w:ins w:id="506" w:author="Martijn Ebben" w:date="2023-09-28T09:51:00Z">
        <w:r>
          <w:rPr>
            <w:lang w:val="en-US"/>
          </w:rPr>
          <w:t xml:space="preserve"> tests and</w:t>
        </w:r>
      </w:ins>
      <w:ins w:id="507" w:author="Martijn Ebben" w:date="2023-09-28T09:52:00Z">
        <w:r>
          <w:rPr>
            <w:lang w:val="en-US"/>
          </w:rPr>
          <w:t>/or</w:t>
        </w:r>
      </w:ins>
      <w:ins w:id="508" w:author="Martijn Ebben" w:date="2023-09-28T09:51:00Z">
        <w:r>
          <w:rPr>
            <w:lang w:val="en-US"/>
          </w:rPr>
          <w:t xml:space="preserve"> vulnerabilit</w:t>
        </w:r>
      </w:ins>
      <w:ins w:id="509" w:author="Martijn Ebben" w:date="2023-09-28T09:52:00Z">
        <w:r>
          <w:rPr>
            <w:lang w:val="en-US"/>
          </w:rPr>
          <w:t>y scans on (representative) A</w:t>
        </w:r>
      </w:ins>
      <w:ins w:id="510" w:author="Jeffrey" w:date="2023-10-17T16:35:00Z">
        <w:r w:rsidR="00B627F5">
          <w:rPr>
            <w:lang w:val="en-US"/>
          </w:rPr>
          <w:t>to</w:t>
        </w:r>
      </w:ins>
      <w:ins w:id="511" w:author="Martijn Ebben" w:date="2023-09-28T09:52:00Z">
        <w:del w:id="512" w:author="Jeffrey" w:date="2023-10-17T16:35:00Z">
          <w:r w:rsidDel="00B627F5">
            <w:rPr>
              <w:lang w:val="en-US"/>
            </w:rPr>
            <w:delText>TO</w:delText>
          </w:r>
        </w:del>
        <w:r>
          <w:rPr>
            <w:lang w:val="en-US"/>
          </w:rPr>
          <w:t>N to validate cyber resilience.</w:t>
        </w:r>
      </w:ins>
    </w:p>
    <w:p w14:paraId="5AF843AA" w14:textId="0B99A2F1" w:rsidR="00221402" w:rsidDel="00462153" w:rsidRDefault="00221402" w:rsidP="00221402">
      <w:pPr>
        <w:pStyle w:val="Geenafstand"/>
        <w:numPr>
          <w:ilvl w:val="0"/>
          <w:numId w:val="25"/>
        </w:numPr>
        <w:rPr>
          <w:del w:id="513" w:author="Martijn Ebben" w:date="2023-09-28T09:56:00Z"/>
          <w:sz w:val="22"/>
          <w:lang w:val="en-US"/>
        </w:rPr>
      </w:pPr>
      <w:commentRangeStart w:id="514"/>
      <w:del w:id="515" w:author="Martijn Ebben" w:date="2023-09-28T09:56:00Z">
        <w:r w:rsidDel="00462153">
          <w:rPr>
            <w:sz w:val="22"/>
            <w:lang w:val="en-US"/>
          </w:rPr>
          <w:delText xml:space="preserve">Physical ATON </w:delText>
        </w:r>
        <w:commentRangeEnd w:id="514"/>
        <w:r w:rsidR="00EE374E" w:rsidDel="00462153">
          <w:rPr>
            <w:rStyle w:val="Verwijzingopmerking"/>
          </w:rPr>
          <w:commentReference w:id="514"/>
        </w:r>
        <w:r w:rsidDel="00462153">
          <w:rPr>
            <w:sz w:val="22"/>
            <w:lang w:val="en-US"/>
          </w:rPr>
          <w:delText>– Physical hardware – Data representing the signal – match required – transmission – fidelity – reproduction – redistribute (ECDIS etc)</w:delText>
        </w:r>
      </w:del>
    </w:p>
    <w:p w14:paraId="0148AE92" w14:textId="5C6291D9" w:rsidR="00221402" w:rsidDel="00462153" w:rsidRDefault="00221402" w:rsidP="00221402">
      <w:pPr>
        <w:pStyle w:val="Geenafstand"/>
        <w:numPr>
          <w:ilvl w:val="0"/>
          <w:numId w:val="24"/>
        </w:numPr>
        <w:rPr>
          <w:del w:id="516" w:author="Martijn Ebben" w:date="2023-09-28T09:56:00Z"/>
          <w:sz w:val="22"/>
          <w:lang w:val="en-US"/>
        </w:rPr>
      </w:pPr>
      <w:del w:id="517" w:author="Martijn Ebben" w:date="2023-09-28T09:56:00Z">
        <w:r w:rsidDel="00462153">
          <w:rPr>
            <w:sz w:val="22"/>
            <w:lang w:val="en-US"/>
          </w:rPr>
          <w:delText xml:space="preserve">Is it a valid ATON? </w:delText>
        </w:r>
        <w:commentRangeStart w:id="518"/>
        <w:r w:rsidDel="00462153">
          <w:rPr>
            <w:sz w:val="22"/>
            <w:lang w:val="en-US"/>
          </w:rPr>
          <w:delText>How to guarantee and verify that?</w:delText>
        </w:r>
        <w:commentRangeEnd w:id="518"/>
        <w:r w:rsidR="00D93144" w:rsidDel="00462153">
          <w:rPr>
            <w:rStyle w:val="Verwijzingopmerking"/>
          </w:rPr>
          <w:commentReference w:id="518"/>
        </w:r>
      </w:del>
    </w:p>
    <w:p w14:paraId="5C5DDA66" w14:textId="0B259BB7" w:rsidR="00221402" w:rsidDel="00462153" w:rsidRDefault="00221402" w:rsidP="00221402">
      <w:pPr>
        <w:pStyle w:val="Geenafstand"/>
        <w:numPr>
          <w:ilvl w:val="0"/>
          <w:numId w:val="24"/>
        </w:numPr>
        <w:rPr>
          <w:del w:id="519" w:author="Martijn Ebben" w:date="2023-09-28T09:56:00Z"/>
          <w:sz w:val="22"/>
          <w:lang w:val="en-US"/>
        </w:rPr>
      </w:pPr>
      <w:commentRangeStart w:id="520"/>
      <w:del w:id="521" w:author="Martijn Ebben" w:date="2023-09-28T09:56:00Z">
        <w:r w:rsidDel="00462153">
          <w:rPr>
            <w:sz w:val="22"/>
            <w:lang w:val="en-US"/>
          </w:rPr>
          <w:delText>Integrity of the ATON</w:delText>
        </w:r>
        <w:commentRangeEnd w:id="520"/>
        <w:r w:rsidR="001B2F3B" w:rsidDel="00462153">
          <w:rPr>
            <w:rStyle w:val="Verwijzingopmerking"/>
          </w:rPr>
          <w:commentReference w:id="520"/>
        </w:r>
        <w:r w:rsidDel="00462153">
          <w:rPr>
            <w:sz w:val="22"/>
            <w:lang w:val="en-US"/>
          </w:rPr>
          <w:delText>, its beheviour (light signal, placement etc)  and its data</w:delText>
        </w:r>
      </w:del>
    </w:p>
    <w:p w14:paraId="17906036" w14:textId="5240212D" w:rsidR="00221402" w:rsidRPr="00461B26" w:rsidDel="00462153" w:rsidRDefault="00221402" w:rsidP="00221402">
      <w:pPr>
        <w:pStyle w:val="Geenafstand"/>
        <w:numPr>
          <w:ilvl w:val="0"/>
          <w:numId w:val="24"/>
        </w:numPr>
        <w:rPr>
          <w:del w:id="522" w:author="Martijn Ebben" w:date="2023-09-28T09:56:00Z"/>
          <w:sz w:val="22"/>
          <w:lang w:val="en-US"/>
        </w:rPr>
      </w:pPr>
      <w:commentRangeStart w:id="523"/>
      <w:del w:id="524" w:author="Martijn Ebben" w:date="2023-09-28T09:56:00Z">
        <w:r w:rsidDel="00462153">
          <w:rPr>
            <w:sz w:val="22"/>
            <w:lang w:val="en-US"/>
          </w:rPr>
          <w:delText>AIS / virtual ATON – signal integrity and authenticated</w:delText>
        </w:r>
        <w:commentRangeEnd w:id="523"/>
        <w:r w:rsidR="00D427F0" w:rsidDel="00462153">
          <w:rPr>
            <w:rStyle w:val="Verwijzingopmerking"/>
          </w:rPr>
          <w:commentReference w:id="523"/>
        </w:r>
      </w:del>
    </w:p>
    <w:p w14:paraId="18C7BECD" w14:textId="20D09996" w:rsidR="00221402" w:rsidDel="00A6756D" w:rsidRDefault="00221402" w:rsidP="00221402">
      <w:pPr>
        <w:pStyle w:val="Geenafstand"/>
        <w:rPr>
          <w:del w:id="525" w:author="Martijn Ebben" w:date="2023-09-28T11:04:00Z"/>
          <w:sz w:val="22"/>
          <w:lang w:val="en-US"/>
        </w:rPr>
      </w:pPr>
    </w:p>
    <w:p w14:paraId="5F0867E2" w14:textId="4C02430E" w:rsidR="00BB7399" w:rsidDel="00A6756D" w:rsidRDefault="00221402" w:rsidP="00221402">
      <w:pPr>
        <w:pStyle w:val="Geenafstand"/>
        <w:rPr>
          <w:ins w:id="526" w:author="Ebben, Martijn" w:date="2023-09-27T11:13:00Z"/>
          <w:del w:id="527" w:author="Martijn Ebben" w:date="2023-09-28T11:04:00Z"/>
          <w:sz w:val="22"/>
        </w:rPr>
      </w:pPr>
      <w:del w:id="528" w:author="Martijn Ebben" w:date="2023-09-28T11:04:00Z">
        <w:r w:rsidDel="00A6756D">
          <w:rPr>
            <w:sz w:val="22"/>
            <w:lang w:val="en-US"/>
          </w:rPr>
          <w:delText xml:space="preserve">ATON Administrations must ensure the integrity of their signals, and provide mariners a way thought which to verify the authenticity of the signals.  </w:delText>
        </w:r>
      </w:del>
    </w:p>
    <w:p w14:paraId="285FE6D6" w14:textId="0DD354A5" w:rsidR="00BB7399" w:rsidDel="00A6756D" w:rsidRDefault="00BB7399" w:rsidP="002B59A9">
      <w:pPr>
        <w:pStyle w:val="Geenafstand"/>
        <w:rPr>
          <w:ins w:id="529" w:author="Ebben, Martijn" w:date="2023-09-27T11:22:00Z"/>
          <w:del w:id="530" w:author="Martijn Ebben" w:date="2023-09-28T11:04:00Z"/>
          <w:sz w:val="22"/>
        </w:rPr>
      </w:pPr>
    </w:p>
    <w:p w14:paraId="2783D7F3" w14:textId="363E267A" w:rsidR="00043941" w:rsidDel="00A6756D" w:rsidRDefault="00043941" w:rsidP="00043941">
      <w:pPr>
        <w:pStyle w:val="Geenafstand"/>
        <w:rPr>
          <w:del w:id="531" w:author="Martijn Ebben" w:date="2023-09-28T11:04:00Z"/>
          <w:sz w:val="22"/>
          <w:lang w:val="en-US"/>
        </w:rPr>
      </w:pPr>
      <w:del w:id="532" w:author="Martijn Ebben" w:date="2023-09-28T11:04:00Z">
        <w:r w:rsidDel="00A6756D">
          <w:rPr>
            <w:sz w:val="22"/>
            <w:lang w:val="en-US"/>
          </w:rPr>
          <w:delText xml:space="preserve">Legacy ATON signals (buoys and beacons) seemingly have few cyber vulnerabilities.   </w:delText>
        </w:r>
        <w:r w:rsidRPr="0004102C" w:rsidDel="00A6756D">
          <w:rPr>
            <w:sz w:val="22"/>
            <w:lang w:val="en-US"/>
          </w:rPr>
          <w:delText xml:space="preserve">A physical </w:delText>
        </w:r>
        <w:r w:rsidDel="00A6756D">
          <w:rPr>
            <w:sz w:val="22"/>
            <w:lang w:val="en-US"/>
          </w:rPr>
          <w:delText>ATON</w:delText>
        </w:r>
        <w:r w:rsidRPr="0004102C" w:rsidDel="00A6756D">
          <w:rPr>
            <w:sz w:val="22"/>
            <w:lang w:val="en-US"/>
          </w:rPr>
          <w:delText xml:space="preserve"> without Bluetooth/RF remote programing that requires manual programing</w:delText>
        </w:r>
        <w:r w:rsidDel="00A6756D">
          <w:rPr>
            <w:sz w:val="22"/>
            <w:lang w:val="en-US"/>
          </w:rPr>
          <w:delText xml:space="preserve"> is seemingly cyber secure.   However, ATON signals have corresponding data used to manage and maintain them as well as inform the mariner about them through hydrographic and Maritime Safety Information products.   </w:delText>
        </w:r>
      </w:del>
    </w:p>
    <w:p w14:paraId="3D944247" w14:textId="77777777" w:rsidR="00043941" w:rsidRDefault="00043941" w:rsidP="002B59A9">
      <w:pPr>
        <w:pStyle w:val="Geenafstand"/>
        <w:rPr>
          <w:ins w:id="533" w:author="Ebben, Martijn" w:date="2023-09-27T10:46:00Z"/>
          <w:sz w:val="22"/>
        </w:rPr>
      </w:pPr>
    </w:p>
    <w:p w14:paraId="6A9224D2" w14:textId="2777A655" w:rsidR="00416904" w:rsidRDefault="0022353D" w:rsidP="0022353D">
      <w:pPr>
        <w:pStyle w:val="Kop2"/>
        <w:rPr>
          <w:ins w:id="534" w:author="Ebben, Martijn" w:date="2023-09-27T11:16:00Z"/>
        </w:rPr>
      </w:pPr>
      <w:bookmarkStart w:id="535" w:name="_Toc146796883"/>
      <w:ins w:id="536" w:author="Ebben, Martijn" w:date="2023-09-27T11:16:00Z">
        <w:r>
          <w:t>Maintenance procedures</w:t>
        </w:r>
        <w:bookmarkEnd w:id="535"/>
      </w:ins>
    </w:p>
    <w:p w14:paraId="26DE2947" w14:textId="119C1E08" w:rsidR="0022353D" w:rsidDel="00041BAD" w:rsidRDefault="00041BAD" w:rsidP="002B59A9">
      <w:pPr>
        <w:pStyle w:val="Geenafstand"/>
        <w:rPr>
          <w:del w:id="537" w:author="Martijn Ebben" w:date="2023-09-28T09:55:00Z"/>
          <w:sz w:val="22"/>
          <w:lang w:val="en-US"/>
        </w:rPr>
      </w:pPr>
      <w:ins w:id="538" w:author="Martijn Ebben" w:date="2023-09-28T10:16:00Z">
        <w:r>
          <w:rPr>
            <w:sz w:val="22"/>
            <w:lang w:val="en-US"/>
          </w:rPr>
          <w:t>Periodic m</w:t>
        </w:r>
      </w:ins>
      <w:ins w:id="539" w:author="Martijn Ebben" w:date="2023-09-28T10:15:00Z">
        <w:r>
          <w:rPr>
            <w:sz w:val="22"/>
            <w:lang w:val="en-US"/>
          </w:rPr>
          <w:t>ainte</w:t>
        </w:r>
      </w:ins>
      <w:ins w:id="540" w:author="Martijn Ebben" w:date="2023-09-28T10:16:00Z">
        <w:r>
          <w:rPr>
            <w:sz w:val="22"/>
            <w:lang w:val="en-US"/>
          </w:rPr>
          <w:t>nance should be performed on every ATON, both physical and electronic. The follow</w:t>
        </w:r>
      </w:ins>
      <w:ins w:id="541" w:author="Martijn Ebben" w:date="2023-09-28T10:17:00Z">
        <w:r>
          <w:rPr>
            <w:sz w:val="22"/>
            <w:lang w:val="en-US"/>
          </w:rPr>
          <w:t xml:space="preserve">ing suggestions will contribute to improved </w:t>
        </w:r>
      </w:ins>
      <w:ins w:id="542" w:author="Martijn Ebben" w:date="2023-09-28T10:18:00Z">
        <w:r>
          <w:rPr>
            <w:sz w:val="22"/>
            <w:lang w:val="en-US"/>
          </w:rPr>
          <w:t>and consistent cyber resilience of ATON when applied in maintenance procedures:</w:t>
        </w:r>
      </w:ins>
      <w:ins w:id="543" w:author="Ebben, Martijn" w:date="2023-09-27T11:23:00Z">
        <w:del w:id="544" w:author="Martijn Ebben" w:date="2023-09-28T09:55:00Z">
          <w:r w:rsidR="00710793" w:rsidDel="00462153">
            <w:rPr>
              <w:sz w:val="22"/>
              <w:lang w:val="en-US"/>
            </w:rPr>
            <w:delText xml:space="preserve">ATON, systems used to conduct maintenance, maintain and transmit MSI related to ATON should </w:delText>
          </w:r>
          <w:r w:rsidR="00710793" w:rsidRPr="0004102C" w:rsidDel="00462153">
            <w:rPr>
              <w:sz w:val="22"/>
              <w:lang w:val="en-US"/>
            </w:rPr>
            <w:delText>use cyber-secure electronics</w:delText>
          </w:r>
        </w:del>
      </w:ins>
    </w:p>
    <w:p w14:paraId="7E381340" w14:textId="77777777" w:rsidR="00041BAD" w:rsidRDefault="00041BAD" w:rsidP="002B59A9">
      <w:pPr>
        <w:pStyle w:val="Geenafstand"/>
        <w:rPr>
          <w:ins w:id="545" w:author="Martijn Ebben" w:date="2023-09-28T10:18:00Z"/>
          <w:sz w:val="22"/>
          <w:lang w:val="en-US"/>
        </w:rPr>
      </w:pPr>
    </w:p>
    <w:p w14:paraId="59DCD08A" w14:textId="77777777" w:rsidR="00041BAD" w:rsidRDefault="00041BAD" w:rsidP="002B59A9">
      <w:pPr>
        <w:pStyle w:val="Geenafstand"/>
        <w:rPr>
          <w:ins w:id="546" w:author="Martijn Ebben" w:date="2023-09-28T10:18:00Z"/>
          <w:sz w:val="22"/>
          <w:lang w:val="en-US"/>
        </w:rPr>
      </w:pPr>
    </w:p>
    <w:p w14:paraId="2E6029C1" w14:textId="77777777" w:rsidR="00041BAD" w:rsidRPr="00041BAD" w:rsidRDefault="00041BAD" w:rsidP="006C7A23">
      <w:pPr>
        <w:pStyle w:val="List1"/>
        <w:numPr>
          <w:ilvl w:val="0"/>
          <w:numId w:val="48"/>
        </w:numPr>
        <w:rPr>
          <w:ins w:id="547" w:author="Martijn Ebben" w:date="2023-09-28T10:21:00Z"/>
          <w:lang w:val="en-US"/>
        </w:rPr>
      </w:pPr>
      <w:ins w:id="548" w:author="Martijn Ebben" w:date="2023-09-28T10:19:00Z">
        <w:r w:rsidRPr="00041BAD">
          <w:rPr>
            <w:lang w:val="en-US"/>
          </w:rPr>
          <w:t>Create and enforce a policy for physical key management for proper authorisation and logging;</w:t>
        </w:r>
      </w:ins>
    </w:p>
    <w:p w14:paraId="21B73DE7" w14:textId="084A1B45" w:rsidR="00041BAD" w:rsidRDefault="00EE447A" w:rsidP="00041BAD">
      <w:pPr>
        <w:pStyle w:val="List1"/>
        <w:rPr>
          <w:ins w:id="549" w:author="Martijn Ebben" w:date="2023-09-28T10:21:00Z"/>
          <w:lang w:val="en-US"/>
        </w:rPr>
      </w:pPr>
      <w:ins w:id="550" w:author="Martijn Ebben" w:date="2023-09-28T12:17:00Z">
        <w:r w:rsidRPr="6F681F07">
          <w:rPr>
            <w:szCs w:val="22"/>
          </w:rPr>
          <w:t xml:space="preserve">Inventory and understand the means by which to program or modify the ATON equipment (e.g. LED lantern) providing the signal. </w:t>
        </w:r>
      </w:ins>
      <w:ins w:id="551" w:author="Martijn Ebben" w:date="2023-09-28T15:09:00Z">
        <w:r w:rsidR="00AA6273" w:rsidRPr="6F681F07">
          <w:rPr>
            <w:szCs w:val="22"/>
          </w:rPr>
          <w:t>Where feasible, consider use of methods such as password/pin or other means by which make unauthorized modification of the signal more difficult</w:t>
        </w:r>
        <w:r w:rsidR="00AA6273">
          <w:rPr>
            <w:szCs w:val="22"/>
          </w:rPr>
          <w:t>.</w:t>
        </w:r>
        <w:r w:rsidR="00AA6273">
          <w:rPr>
            <w:lang w:val="en-US"/>
          </w:rPr>
          <w:t xml:space="preserve"> </w:t>
        </w:r>
      </w:ins>
      <w:ins w:id="552" w:author="Martijn Ebben" w:date="2023-09-28T10:21:00Z">
        <w:r w:rsidR="00041BAD">
          <w:rPr>
            <w:lang w:val="en-US"/>
          </w:rPr>
          <w:t xml:space="preserve">If technically </w:t>
        </w:r>
      </w:ins>
      <w:ins w:id="553" w:author="Martijn Ebben" w:date="2023-09-28T12:18:00Z">
        <w:r w:rsidR="00C8060A">
          <w:rPr>
            <w:lang w:val="en-US"/>
          </w:rPr>
          <w:t>feasible</w:t>
        </w:r>
      </w:ins>
      <w:ins w:id="554" w:author="Martijn Ebben" w:date="2023-09-28T10:21:00Z">
        <w:r w:rsidR="00041BAD">
          <w:rPr>
            <w:lang w:val="en-US"/>
          </w:rPr>
          <w:t>, setup user accounts with minimum required permissions and/or use a central authentication database, like Radius or LDAP</w:t>
        </w:r>
      </w:ins>
      <w:ins w:id="555" w:author="Martijn Ebben" w:date="2023-09-28T10:23:00Z">
        <w:r w:rsidR="00041BAD">
          <w:rPr>
            <w:lang w:val="en-US"/>
          </w:rPr>
          <w:t>;</w:t>
        </w:r>
      </w:ins>
    </w:p>
    <w:p w14:paraId="5923DFFA" w14:textId="56422DF3" w:rsidR="00041BAD" w:rsidRDefault="00041BAD" w:rsidP="00041BAD">
      <w:pPr>
        <w:pStyle w:val="List1"/>
        <w:rPr>
          <w:ins w:id="556" w:author="Martijn Ebben" w:date="2023-09-28T10:41:00Z"/>
          <w:lang w:val="en-US"/>
        </w:rPr>
      </w:pPr>
      <w:ins w:id="557" w:author="Martijn Ebben" w:date="2023-09-28T10:22:00Z">
        <w:r>
          <w:rPr>
            <w:lang w:val="en-US"/>
          </w:rPr>
          <w:t>Where possible, create standardised maintenance instructions and templates inc</w:t>
        </w:r>
      </w:ins>
      <w:ins w:id="558" w:author="Martijn Ebben" w:date="2023-09-28T10:23:00Z">
        <w:r>
          <w:rPr>
            <w:lang w:val="en-US"/>
          </w:rPr>
          <w:t xml:space="preserve">luding verification </w:t>
        </w:r>
        <w:r w:rsidR="002C6501">
          <w:rPr>
            <w:lang w:val="en-US"/>
          </w:rPr>
          <w:t xml:space="preserve">of measures to protect ATON against cyber risks. </w:t>
        </w:r>
      </w:ins>
      <w:ins w:id="559" w:author="Martijn Ebben" w:date="2023-09-28T10:24:00Z">
        <w:r w:rsidR="002C6501">
          <w:rPr>
            <w:lang w:val="en-US"/>
          </w:rPr>
          <w:t xml:space="preserve">Having a second maintenance engineer </w:t>
        </w:r>
      </w:ins>
      <w:ins w:id="560" w:author="Martijn Ebben" w:date="2023-09-28T10:25:00Z">
        <w:r w:rsidR="002C6501">
          <w:rPr>
            <w:lang w:val="en-US"/>
          </w:rPr>
          <w:t>check</w:t>
        </w:r>
      </w:ins>
      <w:ins w:id="561" w:author="Martijn Ebben" w:date="2023-09-28T10:24:00Z">
        <w:r w:rsidR="002C6501">
          <w:rPr>
            <w:lang w:val="en-US"/>
          </w:rPr>
          <w:t xml:space="preserve"> the </w:t>
        </w:r>
      </w:ins>
      <w:ins w:id="562" w:author="Martijn Ebben" w:date="2023-09-28T10:25:00Z">
        <w:r w:rsidR="002C6501">
          <w:rPr>
            <w:lang w:val="en-US"/>
          </w:rPr>
          <w:t>work after maintenance provides additional verification and protec</w:t>
        </w:r>
      </w:ins>
      <w:ins w:id="563" w:author="Martijn Ebben" w:date="2023-09-28T10:26:00Z">
        <w:r w:rsidR="002C6501">
          <w:rPr>
            <w:lang w:val="en-US"/>
          </w:rPr>
          <w:t>t against possibly compromised personnel</w:t>
        </w:r>
      </w:ins>
      <w:ins w:id="564" w:author="Martijn Ebben" w:date="2023-09-28T10:28:00Z">
        <w:r w:rsidR="002C6501">
          <w:rPr>
            <w:lang w:val="en-US"/>
          </w:rPr>
          <w:t xml:space="preserve"> ("4-eyes principle"). An extra verification </w:t>
        </w:r>
      </w:ins>
      <w:ins w:id="565" w:author="Martijn Ebben" w:date="2023-09-28T10:29:00Z">
        <w:r w:rsidR="002C6501">
          <w:rPr>
            <w:lang w:val="en-US"/>
          </w:rPr>
          <w:t>may partly be performed remote if technically feasible</w:t>
        </w:r>
      </w:ins>
      <w:ins w:id="566" w:author="Martijn Ebben" w:date="2023-09-28T10:26:00Z">
        <w:r w:rsidR="002C6501">
          <w:rPr>
            <w:lang w:val="en-US"/>
          </w:rPr>
          <w:t>;</w:t>
        </w:r>
      </w:ins>
    </w:p>
    <w:p w14:paraId="663B2415" w14:textId="09538C3A" w:rsidR="004D32E5" w:rsidRDefault="004D32E5" w:rsidP="00041BAD">
      <w:pPr>
        <w:pStyle w:val="List1"/>
        <w:rPr>
          <w:ins w:id="567" w:author="Martijn Ebben" w:date="2023-09-28T10:26:00Z"/>
          <w:lang w:val="en-US"/>
        </w:rPr>
      </w:pPr>
      <w:ins w:id="568" w:author="Martijn Ebben" w:date="2023-09-28T10:41:00Z">
        <w:r>
          <w:rPr>
            <w:lang w:val="en-US"/>
          </w:rPr>
          <w:lastRenderedPageBreak/>
          <w:t xml:space="preserve">Ensure the cyber security of maintenance tools like engineering laptops and </w:t>
        </w:r>
      </w:ins>
      <w:ins w:id="569" w:author="Martijn Ebben" w:date="2023-09-28T10:42:00Z">
        <w:r>
          <w:rPr>
            <w:lang w:val="en-US"/>
          </w:rPr>
          <w:t xml:space="preserve">verify that no unnecessary data is stored on the device. </w:t>
        </w:r>
      </w:ins>
    </w:p>
    <w:p w14:paraId="4D13C5BF" w14:textId="160BE536" w:rsidR="002C6501" w:rsidRDefault="002C6501" w:rsidP="00041BAD">
      <w:pPr>
        <w:pStyle w:val="List1"/>
        <w:rPr>
          <w:ins w:id="570" w:author="Martijn Ebben" w:date="2023-09-28T10:33:00Z"/>
          <w:lang w:val="en-US"/>
        </w:rPr>
      </w:pPr>
      <w:ins w:id="571" w:author="Martijn Ebben" w:date="2023-09-28T10:26:00Z">
        <w:r>
          <w:rPr>
            <w:lang w:val="en-US"/>
          </w:rPr>
          <w:t>Verify the integrity of maintenance instructions</w:t>
        </w:r>
      </w:ins>
      <w:ins w:id="572" w:author="Martijn Ebben" w:date="2023-09-28T10:27:00Z">
        <w:r>
          <w:rPr>
            <w:lang w:val="en-US"/>
          </w:rPr>
          <w:t xml:space="preserve"> </w:t>
        </w:r>
      </w:ins>
      <w:ins w:id="573" w:author="Martijn Ebben" w:date="2023-09-28T10:26:00Z">
        <w:r>
          <w:rPr>
            <w:lang w:val="en-US"/>
          </w:rPr>
          <w:t xml:space="preserve">to ensure </w:t>
        </w:r>
      </w:ins>
      <w:ins w:id="574" w:author="Martijn Ebben" w:date="2023-09-28T10:27:00Z">
        <w:r>
          <w:rPr>
            <w:lang w:val="en-US"/>
          </w:rPr>
          <w:t>that maintenance is conducted following the requirements;</w:t>
        </w:r>
      </w:ins>
    </w:p>
    <w:p w14:paraId="38EDEBDB" w14:textId="54558DAF" w:rsidR="002C6501" w:rsidRDefault="004D32E5" w:rsidP="00041BAD">
      <w:pPr>
        <w:pStyle w:val="List1"/>
        <w:rPr>
          <w:ins w:id="575" w:author="Martijn Ebben" w:date="2023-09-28T10:27:00Z"/>
          <w:lang w:val="en-US"/>
        </w:rPr>
      </w:pPr>
      <w:ins w:id="576" w:author="Martijn Ebben" w:date="2023-09-28T10:34:00Z">
        <w:r>
          <w:rPr>
            <w:lang w:val="en-US"/>
          </w:rPr>
          <w:t>Documentation of ATON information</w:t>
        </w:r>
      </w:ins>
      <w:ins w:id="577" w:author="Martijn Ebben" w:date="2023-09-28T10:36:00Z">
        <w:r>
          <w:rPr>
            <w:lang w:val="en-US"/>
          </w:rPr>
          <w:t xml:space="preserve"> and configuration</w:t>
        </w:r>
      </w:ins>
      <w:ins w:id="578" w:author="Martijn Ebben" w:date="2023-09-28T10:34:00Z">
        <w:r>
          <w:rPr>
            <w:lang w:val="en-US"/>
          </w:rPr>
          <w:t xml:space="preserve"> should </w:t>
        </w:r>
      </w:ins>
      <w:ins w:id="579" w:author="Martijn Ebben" w:date="2023-09-28T10:35:00Z">
        <w:r>
          <w:rPr>
            <w:lang w:val="en-US"/>
          </w:rPr>
          <w:t>continuously be verified to be accurate and up-to-date</w:t>
        </w:r>
      </w:ins>
      <w:ins w:id="580" w:author="Martijn Ebben" w:date="2023-09-28T10:39:00Z">
        <w:r>
          <w:rPr>
            <w:lang w:val="en-US"/>
          </w:rPr>
          <w:t>;</w:t>
        </w:r>
      </w:ins>
    </w:p>
    <w:p w14:paraId="1DC7F609" w14:textId="64F65F49" w:rsidR="002C6501" w:rsidRDefault="002C6501" w:rsidP="00041BAD">
      <w:pPr>
        <w:pStyle w:val="List1"/>
        <w:rPr>
          <w:ins w:id="581" w:author="Martijn Ebben" w:date="2023-09-28T10:31:00Z"/>
          <w:lang w:val="en-US"/>
        </w:rPr>
      </w:pPr>
      <w:ins w:id="582" w:author="Martijn Ebben" w:date="2023-09-28T10:27:00Z">
        <w:r>
          <w:rPr>
            <w:lang w:val="en-US"/>
          </w:rPr>
          <w:t>Ensure th</w:t>
        </w:r>
      </w:ins>
      <w:ins w:id="583" w:author="Martijn Ebben" w:date="2023-09-28T10:28:00Z">
        <w:r>
          <w:rPr>
            <w:lang w:val="en-US"/>
          </w:rPr>
          <w:t xml:space="preserve">at backups of firmware, software and configuration are periodically made and that </w:t>
        </w:r>
      </w:ins>
      <w:ins w:id="584" w:author="Martijn Ebben" w:date="2023-09-28T10:29:00Z">
        <w:r>
          <w:rPr>
            <w:lang w:val="en-US"/>
          </w:rPr>
          <w:t xml:space="preserve">their integrity is verified, i.e. that backups can </w:t>
        </w:r>
      </w:ins>
      <w:ins w:id="585" w:author="Martijn Ebben" w:date="2023-09-28T10:30:00Z">
        <w:r>
          <w:rPr>
            <w:lang w:val="en-US"/>
          </w:rPr>
          <w:t>successfully be restored. Create new backups immediately after every change in software, firmware or configuration</w:t>
        </w:r>
      </w:ins>
      <w:ins w:id="586" w:author="Martijn Ebben" w:date="2023-09-28T10:33:00Z">
        <w:r>
          <w:rPr>
            <w:lang w:val="en-US"/>
          </w:rPr>
          <w:t>;</w:t>
        </w:r>
      </w:ins>
    </w:p>
    <w:p w14:paraId="67BF4C81" w14:textId="65A919B9" w:rsidR="002C6501" w:rsidRPr="00041BAD" w:rsidRDefault="002C6501" w:rsidP="00041BAD">
      <w:pPr>
        <w:pStyle w:val="List1"/>
        <w:rPr>
          <w:ins w:id="587" w:author="Martijn Ebben" w:date="2023-09-28T10:19:00Z"/>
          <w:lang w:val="en-US"/>
        </w:rPr>
      </w:pPr>
      <w:ins w:id="588" w:author="Martijn Ebben" w:date="2023-09-28T10:31:00Z">
        <w:r>
          <w:rPr>
            <w:lang w:val="en-US"/>
          </w:rPr>
          <w:t xml:space="preserve">Ensure proper protection, with regards to Confidentiality, </w:t>
        </w:r>
      </w:ins>
      <w:ins w:id="589" w:author="Martijn Ebben" w:date="2023-09-28T10:32:00Z">
        <w:r>
          <w:rPr>
            <w:lang w:val="en-US"/>
          </w:rPr>
          <w:t>Integrity</w:t>
        </w:r>
      </w:ins>
      <w:ins w:id="590" w:author="Martijn Ebben" w:date="2023-09-28T10:31:00Z">
        <w:r>
          <w:rPr>
            <w:lang w:val="en-US"/>
          </w:rPr>
          <w:t xml:space="preserve"> and A</w:t>
        </w:r>
      </w:ins>
      <w:ins w:id="591" w:author="Martijn Ebben" w:date="2023-09-28T10:32:00Z">
        <w:r>
          <w:rPr>
            <w:lang w:val="en-US"/>
          </w:rPr>
          <w:t>vailability (“CIA”) of backup information and documentation. Standard IT best practices will in most cases be appropriate</w:t>
        </w:r>
      </w:ins>
      <w:ins w:id="592" w:author="Martijn Ebben" w:date="2023-09-28T10:58:00Z">
        <w:r w:rsidR="00A6756D">
          <w:rPr>
            <w:lang w:val="en-US"/>
          </w:rPr>
          <w:t>.</w:t>
        </w:r>
      </w:ins>
    </w:p>
    <w:p w14:paraId="21DD0A1C" w14:textId="77777777" w:rsidR="0022353D" w:rsidDel="00A6756D" w:rsidRDefault="0022353D" w:rsidP="002B59A9">
      <w:pPr>
        <w:pStyle w:val="Geenafstand"/>
        <w:rPr>
          <w:ins w:id="593" w:author="Ebben, Martijn" w:date="2023-09-27T11:24:00Z"/>
          <w:del w:id="594" w:author="Martijn Ebben" w:date="2023-09-28T11:04:00Z"/>
          <w:sz w:val="22"/>
        </w:rPr>
      </w:pPr>
    </w:p>
    <w:p w14:paraId="44C1CD0F" w14:textId="7AD1D2A8" w:rsidR="008C747A" w:rsidDel="00462153" w:rsidRDefault="008C747A" w:rsidP="008C747A">
      <w:pPr>
        <w:pStyle w:val="Geenafstand"/>
        <w:numPr>
          <w:ilvl w:val="0"/>
          <w:numId w:val="26"/>
        </w:numPr>
        <w:rPr>
          <w:del w:id="595" w:author="Martijn Ebben" w:date="2023-09-28T09:55:00Z"/>
          <w:sz w:val="22"/>
          <w:lang w:val="en-US"/>
        </w:rPr>
      </w:pPr>
      <w:del w:id="596" w:author="Martijn Ebben" w:date="2023-09-28T09:55:00Z">
        <w:r w:rsidDel="00462153">
          <w:rPr>
            <w:sz w:val="22"/>
            <w:lang w:val="en-US"/>
          </w:rPr>
          <w:delText xml:space="preserve">Many lanterns use RF programming and can be accessed using a universal TV remote.  More modern lanterns may use Bluetooth technology providing another access point and potential satellite connectivity.   </w:delText>
        </w:r>
      </w:del>
    </w:p>
    <w:p w14:paraId="37BDFAEF" w14:textId="77777777" w:rsidR="008C747A" w:rsidRDefault="008C747A" w:rsidP="002B59A9">
      <w:pPr>
        <w:pStyle w:val="Geenafstand"/>
        <w:rPr>
          <w:ins w:id="597" w:author="Ebben, Martijn" w:date="2023-09-27T11:19:00Z"/>
          <w:sz w:val="22"/>
        </w:rPr>
      </w:pPr>
    </w:p>
    <w:p w14:paraId="3ED42621" w14:textId="0F0F5BD2" w:rsidR="00270025" w:rsidRDefault="00270025" w:rsidP="00D93F0F">
      <w:pPr>
        <w:pStyle w:val="Kop2"/>
        <w:rPr>
          <w:ins w:id="598" w:author="Ebben, Martijn" w:date="2023-09-27T11:16:00Z"/>
        </w:rPr>
      </w:pPr>
      <w:bookmarkStart w:id="599" w:name="_Toc146796884"/>
      <w:ins w:id="600" w:author="Ebben, Martijn" w:date="2023-09-27T11:19:00Z">
        <w:r>
          <w:t>Communication with ATON</w:t>
        </w:r>
      </w:ins>
      <w:bookmarkEnd w:id="599"/>
    </w:p>
    <w:p w14:paraId="75C2C35C" w14:textId="2AA8FD19" w:rsidR="005C10A3" w:rsidRDefault="005C10A3" w:rsidP="005C10A3">
      <w:pPr>
        <w:pStyle w:val="Geenafstand"/>
        <w:rPr>
          <w:ins w:id="601" w:author="Martijn Ebben" w:date="2023-09-28T10:52:00Z"/>
          <w:sz w:val="22"/>
          <w:lang w:val="en-US"/>
        </w:rPr>
      </w:pPr>
      <w:ins w:id="602" w:author="Martijn Ebben" w:date="2023-09-28T10:50:00Z">
        <w:r>
          <w:rPr>
            <w:sz w:val="22"/>
            <w:lang w:val="en-US"/>
          </w:rPr>
          <w:t>Communication</w:t>
        </w:r>
      </w:ins>
      <w:ins w:id="603" w:author="Martijn Ebben" w:date="2023-09-28T10:48:00Z">
        <w:r>
          <w:rPr>
            <w:sz w:val="22"/>
            <w:lang w:val="en-US"/>
          </w:rPr>
          <w:t xml:space="preserve"> with ATON may be local, for programming and maintenance, or remote, usually </w:t>
        </w:r>
      </w:ins>
      <w:ins w:id="604" w:author="Martijn Ebben" w:date="2023-09-28T10:49:00Z">
        <w:r>
          <w:rPr>
            <w:sz w:val="22"/>
            <w:lang w:val="en-US"/>
          </w:rPr>
          <w:t>via ATON management systems.</w:t>
        </w:r>
      </w:ins>
      <w:ins w:id="605" w:author="Martijn Ebben" w:date="2023-09-28T10:50:00Z">
        <w:r>
          <w:rPr>
            <w:sz w:val="22"/>
            <w:lang w:val="en-US"/>
          </w:rPr>
          <w:t xml:space="preserve"> ATON may also </w:t>
        </w:r>
      </w:ins>
      <w:ins w:id="606" w:author="Martijn Ebben" w:date="2023-09-28T10:51:00Z">
        <w:r>
          <w:rPr>
            <w:sz w:val="22"/>
            <w:lang w:val="en-US"/>
          </w:rPr>
          <w:t xml:space="preserve">be used to transmit data, </w:t>
        </w:r>
      </w:ins>
      <w:ins w:id="607" w:author="Martijn Ebben" w:date="2023-09-28T15:15:00Z">
        <w:r w:rsidR="00AA6273">
          <w:rPr>
            <w:sz w:val="22"/>
            <w:lang w:val="en-US"/>
          </w:rPr>
          <w:t>s</w:t>
        </w:r>
      </w:ins>
      <w:ins w:id="608" w:author="Martijn Ebben" w:date="2023-09-28T15:14:00Z">
        <w:r w:rsidR="00AA6273">
          <w:rPr>
            <w:sz w:val="22"/>
            <w:lang w:val="en-US"/>
          </w:rPr>
          <w:t>uch as AIS ATON messages and/or VHF voice broadcasts</w:t>
        </w:r>
      </w:ins>
      <w:ins w:id="609" w:author="Martijn Ebben" w:date="2023-09-28T15:15:00Z">
        <w:r w:rsidR="00AA6273">
          <w:rPr>
            <w:sz w:val="22"/>
            <w:lang w:val="en-US"/>
          </w:rPr>
          <w:t>.</w:t>
        </w:r>
      </w:ins>
    </w:p>
    <w:p w14:paraId="45656279" w14:textId="0781A180" w:rsidR="005C10A3" w:rsidRDefault="005C10A3" w:rsidP="005C10A3">
      <w:pPr>
        <w:pStyle w:val="Geenafstand"/>
        <w:rPr>
          <w:ins w:id="610" w:author="Martijn Ebben" w:date="2023-09-28T10:55:00Z"/>
          <w:sz w:val="22"/>
          <w:lang w:val="en-US"/>
        </w:rPr>
      </w:pPr>
      <w:ins w:id="611" w:author="Martijn Ebben" w:date="2023-09-28T10:49:00Z">
        <w:r>
          <w:rPr>
            <w:sz w:val="22"/>
            <w:lang w:val="en-US"/>
          </w:rPr>
          <w:t xml:space="preserve">Where IP-based communication is used, </w:t>
        </w:r>
      </w:ins>
      <w:ins w:id="612" w:author="Martijn Ebben" w:date="2023-09-28T10:50:00Z">
        <w:r>
          <w:rPr>
            <w:sz w:val="22"/>
            <w:lang w:val="en-US"/>
          </w:rPr>
          <w:t xml:space="preserve">appropriate protection of the transmitted data </w:t>
        </w:r>
      </w:ins>
      <w:ins w:id="613" w:author="Martijn Ebben" w:date="2023-09-28T10:52:00Z">
        <w:r>
          <w:rPr>
            <w:sz w:val="22"/>
            <w:lang w:val="en-US"/>
          </w:rPr>
          <w:t xml:space="preserve">should be implemented. In many cases the </w:t>
        </w:r>
      </w:ins>
      <w:ins w:id="614" w:author="Martijn Ebben" w:date="2023-09-28T15:15:00Z">
        <w:r w:rsidR="00AA6273">
          <w:rPr>
            <w:sz w:val="22"/>
            <w:lang w:val="en-US"/>
          </w:rPr>
          <w:t>SECOM</w:t>
        </w:r>
      </w:ins>
      <w:ins w:id="615" w:author="Martijn Ebben" w:date="2023-09-28T10:52:00Z">
        <w:r>
          <w:rPr>
            <w:sz w:val="22"/>
            <w:lang w:val="en-US"/>
          </w:rPr>
          <w:t xml:space="preserve"> (IEC 63173-2) sta</w:t>
        </w:r>
      </w:ins>
      <w:ins w:id="616" w:author="Martijn Ebben" w:date="2023-09-28T10:53:00Z">
        <w:r>
          <w:rPr>
            <w:sz w:val="22"/>
            <w:lang w:val="en-US"/>
          </w:rPr>
          <w:t xml:space="preserve">ndard provides guidance. </w:t>
        </w:r>
      </w:ins>
      <w:ins w:id="617" w:author="Martijn Ebben" w:date="2023-09-28T10:54:00Z">
        <w:r>
          <w:rPr>
            <w:sz w:val="22"/>
            <w:lang w:val="en-US"/>
          </w:rPr>
          <w:t xml:space="preserve">Where it does not, standard internet-based encryption and authentication </w:t>
        </w:r>
      </w:ins>
      <w:ins w:id="618" w:author="Martijn Ebben" w:date="2023-09-28T10:55:00Z">
        <w:r w:rsidR="00A6756D">
          <w:rPr>
            <w:sz w:val="22"/>
            <w:lang w:val="en-US"/>
          </w:rPr>
          <w:t>technology</w:t>
        </w:r>
      </w:ins>
      <w:ins w:id="619" w:author="Martijn Ebben" w:date="2023-09-28T10:54:00Z">
        <w:r>
          <w:rPr>
            <w:sz w:val="22"/>
            <w:lang w:val="en-US"/>
          </w:rPr>
          <w:t xml:space="preserve"> may be </w:t>
        </w:r>
        <w:r w:rsidR="00A6756D">
          <w:rPr>
            <w:sz w:val="22"/>
            <w:lang w:val="en-US"/>
          </w:rPr>
          <w:t>applied.</w:t>
        </w:r>
      </w:ins>
    </w:p>
    <w:p w14:paraId="3F41B049" w14:textId="4337BD5A" w:rsidR="00A6756D" w:rsidRDefault="00A6756D" w:rsidP="005C10A3">
      <w:pPr>
        <w:pStyle w:val="Geenafstand"/>
        <w:rPr>
          <w:ins w:id="620" w:author="Martijn Ebben" w:date="2023-09-28T10:56:00Z"/>
          <w:sz w:val="22"/>
          <w:lang w:val="en-US"/>
        </w:rPr>
      </w:pPr>
      <w:ins w:id="621" w:author="Martijn Ebben" w:date="2023-09-28T10:55:00Z">
        <w:r>
          <w:rPr>
            <w:sz w:val="22"/>
            <w:lang w:val="en-US"/>
          </w:rPr>
          <w:t>The following additional measures may be considered:</w:t>
        </w:r>
      </w:ins>
    </w:p>
    <w:p w14:paraId="6938673E" w14:textId="77777777" w:rsidR="00A6756D" w:rsidRDefault="00A6756D" w:rsidP="005C10A3">
      <w:pPr>
        <w:pStyle w:val="Geenafstand"/>
        <w:rPr>
          <w:ins w:id="622" w:author="Martijn Ebben" w:date="2023-09-28T10:56:00Z"/>
          <w:sz w:val="22"/>
          <w:lang w:val="en-US"/>
        </w:rPr>
      </w:pPr>
    </w:p>
    <w:p w14:paraId="76BDD2D2" w14:textId="77777777" w:rsidR="00A6756D" w:rsidRPr="00A6756D" w:rsidRDefault="00A6756D" w:rsidP="006C7A23">
      <w:pPr>
        <w:pStyle w:val="List1"/>
        <w:numPr>
          <w:ilvl w:val="0"/>
          <w:numId w:val="49"/>
        </w:numPr>
        <w:rPr>
          <w:ins w:id="623" w:author="Martijn Ebben" w:date="2023-09-28T10:56:00Z"/>
          <w:lang w:val="en-US"/>
        </w:rPr>
      </w:pPr>
      <w:ins w:id="624" w:author="Martijn Ebben" w:date="2023-09-28T10:56:00Z">
        <w:r w:rsidRPr="00A6756D">
          <w:rPr>
            <w:lang w:val="en-US"/>
          </w:rPr>
          <w:t>Protect wireless management interfaces (Wireless LAN, RF, Bluetooth, Infrared) by disabling them while not in use;</w:t>
        </w:r>
      </w:ins>
    </w:p>
    <w:p w14:paraId="6B4DC9AF" w14:textId="6AFE4F77" w:rsidR="00A6756D" w:rsidRDefault="00A6756D" w:rsidP="00A6756D">
      <w:pPr>
        <w:pStyle w:val="List1"/>
        <w:numPr>
          <w:ilvl w:val="0"/>
          <w:numId w:val="40"/>
        </w:numPr>
        <w:rPr>
          <w:ins w:id="625" w:author="Martijn Ebben" w:date="2023-09-28T10:57:00Z"/>
          <w:lang w:val="en-US"/>
        </w:rPr>
      </w:pPr>
      <w:ins w:id="626" w:author="Martijn Ebben" w:date="2023-09-28T10:56:00Z">
        <w:r>
          <w:rPr>
            <w:lang w:val="en-US"/>
          </w:rPr>
          <w:t>If the (wireless) technology allows, apply (user) authentication and modern encryption for access to the ATON. Ensure that factory-set default passwords are changed and that passwords are rotated periodically</w:t>
        </w:r>
      </w:ins>
      <w:ins w:id="627" w:author="Martijn Ebben" w:date="2023-09-28T10:57:00Z">
        <w:r>
          <w:rPr>
            <w:lang w:val="en-US"/>
          </w:rPr>
          <w:t>;</w:t>
        </w:r>
      </w:ins>
      <w:ins w:id="628" w:author="Martijn Ebben" w:date="2023-09-28T10:56:00Z">
        <w:r>
          <w:rPr>
            <w:lang w:val="en-US"/>
          </w:rPr>
          <w:t xml:space="preserve"> </w:t>
        </w:r>
      </w:ins>
    </w:p>
    <w:p w14:paraId="7754C4DF" w14:textId="6206B076" w:rsidR="00A6756D" w:rsidRDefault="00A6756D" w:rsidP="00A6756D">
      <w:pPr>
        <w:pStyle w:val="List1"/>
        <w:rPr>
          <w:ins w:id="629" w:author="Martijn Ebben" w:date="2023-09-28T12:26:00Z"/>
          <w:lang w:val="en-US"/>
        </w:rPr>
      </w:pPr>
      <w:ins w:id="630" w:author="Martijn Ebben" w:date="2023-09-28T10:57:00Z">
        <w:r>
          <w:rPr>
            <w:lang w:val="en-US"/>
          </w:rPr>
          <w:t>If an ATON is remotely managed and monitored, apply authentication and encryption on the entire communication link to ensure integrity of the data transmitted</w:t>
        </w:r>
      </w:ins>
      <w:ins w:id="631" w:author="Martijn Ebben" w:date="2023-09-28T11:00:00Z">
        <w:r>
          <w:rPr>
            <w:lang w:val="en-US"/>
          </w:rPr>
          <w:t xml:space="preserve">. This may require an extra “layer” of security, i.e. the </w:t>
        </w:r>
      </w:ins>
      <w:ins w:id="632" w:author="Martijn Ebben" w:date="2023-09-28T11:02:00Z">
        <w:r>
          <w:rPr>
            <w:lang w:val="en-US"/>
          </w:rPr>
          <w:t>link</w:t>
        </w:r>
      </w:ins>
      <w:ins w:id="633" w:author="Martijn Ebben" w:date="2023-09-28T11:01:00Z">
        <w:r>
          <w:rPr>
            <w:lang w:val="en-US"/>
          </w:rPr>
          <w:t xml:space="preserve"> from an ATON management system to a satellite system may be sufficiently secured, but the actual </w:t>
        </w:r>
      </w:ins>
      <w:ins w:id="634" w:author="Martijn Ebben" w:date="2023-09-28T11:02:00Z">
        <w:r>
          <w:rPr>
            <w:lang w:val="en-US"/>
          </w:rPr>
          <w:t>downlink to the ATON may not be.</w:t>
        </w:r>
      </w:ins>
    </w:p>
    <w:p w14:paraId="44822373" w14:textId="77777777" w:rsidR="00C8060A" w:rsidRDefault="00C8060A" w:rsidP="00C8060A">
      <w:pPr>
        <w:pStyle w:val="List1"/>
        <w:numPr>
          <w:ilvl w:val="0"/>
          <w:numId w:val="0"/>
        </w:numPr>
        <w:ind w:left="567" w:hanging="567"/>
        <w:rPr>
          <w:ins w:id="635" w:author="Martijn Ebben" w:date="2023-09-28T12:26:00Z"/>
          <w:lang w:val="en-US"/>
        </w:rPr>
      </w:pPr>
    </w:p>
    <w:p w14:paraId="6C838FDB" w14:textId="1865888C" w:rsidR="00C8060A" w:rsidRDefault="00C8060A" w:rsidP="00C8060A">
      <w:pPr>
        <w:pStyle w:val="Kop2"/>
        <w:rPr>
          <w:ins w:id="636" w:author="Martijn Ebben" w:date="2023-09-28T12:26:00Z"/>
        </w:rPr>
      </w:pPr>
      <w:bookmarkStart w:id="637" w:name="_Toc146796885"/>
      <w:ins w:id="638" w:author="Martijn Ebben" w:date="2023-09-28T12:26:00Z">
        <w:r>
          <w:t>ATON INFORMATION MANAG</w:t>
        </w:r>
      </w:ins>
      <w:ins w:id="639" w:author="Martijn Ebben" w:date="2023-09-28T14:13:00Z">
        <w:r w:rsidR="003D1AC6">
          <w:t>e</w:t>
        </w:r>
      </w:ins>
      <w:ins w:id="640" w:author="Martijn Ebben" w:date="2023-09-28T12:26:00Z">
        <w:r>
          <w:t>MENT SYSTEMS</w:t>
        </w:r>
        <w:bookmarkEnd w:id="637"/>
      </w:ins>
    </w:p>
    <w:p w14:paraId="4CA7BF1A" w14:textId="3256C62D" w:rsidR="00C8060A" w:rsidRDefault="00C8060A" w:rsidP="006C7A23">
      <w:pPr>
        <w:pStyle w:val="Plattetekst"/>
        <w:rPr>
          <w:ins w:id="641" w:author="Martijn Ebben" w:date="2023-09-28T12:26:00Z"/>
          <w:lang w:val="en-US"/>
        </w:rPr>
      </w:pPr>
      <w:ins w:id="642" w:author="Martijn Ebben" w:date="2023-09-28T12:26:00Z">
        <w:r w:rsidRPr="6F681F07">
          <w:rPr>
            <w:lang w:val="en-US"/>
          </w:rPr>
          <w:t xml:space="preserve">Aside from the physical ATON itself ATON positioning systems may be connected to networks and internet and may double as OT/IT. ATON Administrations manage massive amounts of critical data related to the status and maintenance of the ATON.   In many cases this data represents legal records related to the actions by the administration to provide and maintain the ATON which may be called upon in the event or marine incident which may have involved ATON.  These systems and data are at risk from a variety of threat vectors including adversarial attack, system failure, data loss or corruption, and simple human error. </w:t>
        </w:r>
      </w:ins>
    </w:p>
    <w:p w14:paraId="5A5B3949" w14:textId="5723D4EE" w:rsidR="00C8060A" w:rsidRDefault="00C8060A" w:rsidP="006C7A23">
      <w:pPr>
        <w:pStyle w:val="Plattetekst"/>
        <w:rPr>
          <w:ins w:id="643" w:author="Martijn Ebben" w:date="2023-09-28T12:26:00Z"/>
          <w:lang w:val="en-US"/>
        </w:rPr>
      </w:pPr>
      <w:ins w:id="644" w:author="Martijn Ebben" w:date="2023-09-28T12:26:00Z">
        <w:r w:rsidRPr="6F681F07">
          <w:rPr>
            <w:lang w:val="en-US"/>
          </w:rPr>
          <w:t xml:space="preserve">Recommended </w:t>
        </w:r>
      </w:ins>
      <w:ins w:id="645" w:author="Martijn Ebben" w:date="2023-09-28T12:31:00Z">
        <w:r w:rsidR="00A074A9">
          <w:rPr>
            <w:lang w:val="en-US"/>
          </w:rPr>
          <w:t>m</w:t>
        </w:r>
      </w:ins>
      <w:ins w:id="646" w:author="Martijn Ebben" w:date="2023-09-28T12:26:00Z">
        <w:r w:rsidRPr="6F681F07">
          <w:rPr>
            <w:lang w:val="en-US"/>
          </w:rPr>
          <w:t>easures</w:t>
        </w:r>
      </w:ins>
      <w:ins w:id="647" w:author="Martijn Ebben" w:date="2023-09-28T12:31:00Z">
        <w:r w:rsidR="00A074A9">
          <w:rPr>
            <w:lang w:val="en-US"/>
          </w:rPr>
          <w:t xml:space="preserve"> include:</w:t>
        </w:r>
      </w:ins>
    </w:p>
    <w:p w14:paraId="78B1947C" w14:textId="7D3581EC" w:rsidR="00C8060A" w:rsidRPr="00A074A9" w:rsidRDefault="00C8060A" w:rsidP="006C7A23">
      <w:pPr>
        <w:pStyle w:val="List1"/>
        <w:numPr>
          <w:ilvl w:val="0"/>
          <w:numId w:val="54"/>
        </w:numPr>
        <w:rPr>
          <w:ins w:id="648" w:author="Martijn Ebben" w:date="2023-09-28T12:26:00Z"/>
          <w:lang w:val="en-US"/>
        </w:rPr>
      </w:pPr>
      <w:ins w:id="649" w:author="Martijn Ebben" w:date="2023-09-28T12:26:00Z">
        <w:r w:rsidRPr="00A074A9">
          <w:rPr>
            <w:lang w:val="en-US"/>
          </w:rPr>
          <w:lastRenderedPageBreak/>
          <w:t>Identify critical data and systems, networking connections, and access points. Consider forming a written IT cybersecurity policy for risk mitigation which incorporates data back-up, continuity of operations planning, and restoration management</w:t>
        </w:r>
      </w:ins>
      <w:ins w:id="650" w:author="Martijn Ebben" w:date="2023-09-28T12:29:00Z">
        <w:r w:rsidR="00A074A9">
          <w:rPr>
            <w:lang w:val="en-US"/>
          </w:rPr>
          <w:t>;</w:t>
        </w:r>
      </w:ins>
    </w:p>
    <w:p w14:paraId="4F9A59A0" w14:textId="42CB9556" w:rsidR="00C8060A" w:rsidRDefault="00C8060A" w:rsidP="006C7A23">
      <w:pPr>
        <w:pStyle w:val="List1"/>
        <w:rPr>
          <w:ins w:id="651" w:author="Martijn Ebben" w:date="2023-09-28T12:26:00Z"/>
          <w:lang w:val="en-US"/>
        </w:rPr>
      </w:pPr>
      <w:ins w:id="652" w:author="Martijn Ebben" w:date="2023-09-28T12:26:00Z">
        <w:r w:rsidRPr="6F681F07">
          <w:rPr>
            <w:lang w:val="en-US"/>
          </w:rPr>
          <w:t>Identify what data requires additional control measures such as Personal Identifiable Information (PII)</w:t>
        </w:r>
      </w:ins>
      <w:ins w:id="653" w:author="Martijn Ebben" w:date="2023-09-28T12:29:00Z">
        <w:r w:rsidR="00A074A9">
          <w:rPr>
            <w:lang w:val="en-US"/>
          </w:rPr>
          <w:t>;</w:t>
        </w:r>
      </w:ins>
    </w:p>
    <w:p w14:paraId="6F6D1D46" w14:textId="3E20B196" w:rsidR="00C8060A" w:rsidRDefault="00C8060A" w:rsidP="006C7A23">
      <w:pPr>
        <w:pStyle w:val="List1"/>
        <w:rPr>
          <w:ins w:id="654" w:author="Martijn Ebben" w:date="2023-09-28T12:26:00Z"/>
          <w:lang w:val="en-US"/>
        </w:rPr>
      </w:pPr>
      <w:ins w:id="655" w:author="Martijn Ebben" w:date="2023-09-28T12:26:00Z">
        <w:r w:rsidRPr="6F681F07">
          <w:rPr>
            <w:lang w:val="en-US"/>
          </w:rPr>
          <w:t>Implement and maintain strict authorized user identification and access protection</w:t>
        </w:r>
      </w:ins>
      <w:ins w:id="656" w:author="Martijn Ebben" w:date="2023-09-28T12:29:00Z">
        <w:r w:rsidR="00A074A9">
          <w:rPr>
            <w:lang w:val="en-US"/>
          </w:rPr>
          <w:t>;</w:t>
        </w:r>
      </w:ins>
    </w:p>
    <w:p w14:paraId="4808F194" w14:textId="29BB3FB1" w:rsidR="00C8060A" w:rsidRDefault="00C8060A" w:rsidP="006C7A23">
      <w:pPr>
        <w:pStyle w:val="List1"/>
        <w:rPr>
          <w:ins w:id="657" w:author="Martijn Ebben" w:date="2023-09-28T12:26:00Z"/>
          <w:lang w:val="en-US"/>
        </w:rPr>
      </w:pPr>
      <w:ins w:id="658" w:author="Martijn Ebben" w:date="2023-09-28T12:26:00Z">
        <w:r w:rsidRPr="6F681F07">
          <w:rPr>
            <w:lang w:val="en-US"/>
          </w:rPr>
          <w:t>Where feasible use methods such as encryption, data segregation (e.g. by operational region) and or user role permission to protect data</w:t>
        </w:r>
      </w:ins>
      <w:ins w:id="659" w:author="Martijn Ebben" w:date="2023-09-28T12:30:00Z">
        <w:r w:rsidR="00A074A9">
          <w:rPr>
            <w:lang w:val="en-US"/>
          </w:rPr>
          <w:t>;</w:t>
        </w:r>
      </w:ins>
    </w:p>
    <w:p w14:paraId="1A288B04" w14:textId="408CBE72" w:rsidR="00C8060A" w:rsidRDefault="00C8060A" w:rsidP="006C7A23">
      <w:pPr>
        <w:pStyle w:val="List1"/>
        <w:rPr>
          <w:ins w:id="660" w:author="Martijn Ebben" w:date="2023-09-28T12:26:00Z"/>
          <w:lang w:val="en-US"/>
        </w:rPr>
      </w:pPr>
      <w:ins w:id="661" w:author="Martijn Ebben" w:date="2023-09-28T12:26:00Z">
        <w:r w:rsidRPr="6F681F07">
          <w:rPr>
            <w:lang w:val="en-US"/>
          </w:rPr>
          <w:t>Limit the number of IT / OT network connections and data access points to only those necessary for routine and contingency operations</w:t>
        </w:r>
      </w:ins>
      <w:ins w:id="662" w:author="Martijn Ebben" w:date="2023-09-28T12:30:00Z">
        <w:r w:rsidR="00A074A9">
          <w:rPr>
            <w:lang w:val="en-US"/>
          </w:rPr>
          <w:t>;</w:t>
        </w:r>
      </w:ins>
    </w:p>
    <w:p w14:paraId="2069E089" w14:textId="77777777" w:rsidR="00C8060A" w:rsidRDefault="00C8060A" w:rsidP="00A074A9">
      <w:pPr>
        <w:pStyle w:val="List1"/>
        <w:rPr>
          <w:ins w:id="663" w:author="Martijn Ebben" w:date="2023-09-28T12:32:00Z"/>
          <w:lang w:val="en-US"/>
        </w:rPr>
      </w:pPr>
      <w:ins w:id="664" w:author="Martijn Ebben" w:date="2023-09-28T12:26:00Z">
        <w:r w:rsidRPr="6F681F07">
          <w:rPr>
            <w:lang w:val="en-US"/>
          </w:rPr>
          <w:t>Whenever possible, leverage data-management systems and programs which are user friendly and incorporate functions such as graphical displays that help prevent human error and allow users to recognize and correct errant or missing data.</w:t>
        </w:r>
      </w:ins>
    </w:p>
    <w:p w14:paraId="7B74B1B5" w14:textId="77777777" w:rsidR="00A074A9" w:rsidRDefault="00A074A9" w:rsidP="00A074A9">
      <w:pPr>
        <w:pStyle w:val="List1"/>
        <w:rPr>
          <w:ins w:id="665" w:author="Martijn Ebben" w:date="2023-09-28T12:32:00Z"/>
          <w:lang w:val="en-US"/>
        </w:rPr>
      </w:pPr>
      <w:ins w:id="666" w:author="Martijn Ebben" w:date="2023-09-28T12:32:00Z">
        <w:r>
          <w:rPr>
            <w:lang w:val="en-US"/>
          </w:rPr>
          <w:t>Where possible, collect and save log files of all (sensor) information from ATON for at least 180 days to enable (forensic) inspection following abnormal behavior and cyber incidents.</w:t>
        </w:r>
      </w:ins>
    </w:p>
    <w:p w14:paraId="46D25C66" w14:textId="77777777" w:rsidR="00A074A9" w:rsidRDefault="00A074A9" w:rsidP="00A074A9">
      <w:pPr>
        <w:pStyle w:val="List1"/>
        <w:rPr>
          <w:ins w:id="667" w:author="Martijn Ebben" w:date="2023-09-28T12:32:00Z"/>
          <w:lang w:val="en-US"/>
        </w:rPr>
      </w:pPr>
      <w:ins w:id="668" w:author="Martijn Ebben" w:date="2023-09-28T12:32:00Z">
        <w:r>
          <w:rPr>
            <w:lang w:val="en-US"/>
          </w:rPr>
          <w:t>If a communication link is established to provide automatic updates to hydrographic systems/organisations, apply appropriate preventative measures and monitoring to ensure the integrity of the data;</w:t>
        </w:r>
      </w:ins>
    </w:p>
    <w:p w14:paraId="0F2F8169" w14:textId="15F4E73D" w:rsidR="00A074A9" w:rsidRDefault="00A074A9" w:rsidP="00A074A9">
      <w:pPr>
        <w:pStyle w:val="List1"/>
        <w:rPr>
          <w:ins w:id="669" w:author="Martijn Ebben" w:date="2023-09-28T12:32:00Z"/>
          <w:lang w:val="en-US"/>
        </w:rPr>
      </w:pPr>
      <w:ins w:id="670" w:author="Martijn Ebben" w:date="2023-09-28T12:32:00Z">
        <w:r>
          <w:rPr>
            <w:lang w:val="en-US"/>
          </w:rPr>
          <w:t>Conduct periodic penetration tests and/or vulnerability scans on ATON management systems to validate cyber resilience.</w:t>
        </w:r>
      </w:ins>
    </w:p>
    <w:p w14:paraId="5F777D74" w14:textId="0C54ACDA" w:rsidR="008C747A" w:rsidDel="001C51DC" w:rsidRDefault="008C747A" w:rsidP="00BA1C02">
      <w:pPr>
        <w:pStyle w:val="Plattetekst"/>
        <w:rPr>
          <w:del w:id="671" w:author="Martijn Ebben" w:date="2023-09-28T11:03:00Z"/>
          <w:lang w:val="en-US"/>
        </w:rPr>
      </w:pPr>
      <w:del w:id="672" w:author="Martijn Ebben" w:date="2023-09-28T11:03:00Z">
        <w:r w:rsidDel="00A6756D">
          <w:rPr>
            <w:lang w:val="en-US"/>
          </w:rPr>
          <w:delText>Aside from the physical ATON itself ATON</w:delText>
        </w:r>
        <w:r w:rsidRPr="008554DE" w:rsidDel="00A6756D">
          <w:rPr>
            <w:lang w:val="en-US"/>
          </w:rPr>
          <w:delText xml:space="preserve"> positioning systems</w:delText>
        </w:r>
        <w:r w:rsidDel="00A6756D">
          <w:rPr>
            <w:lang w:val="en-US"/>
          </w:rPr>
          <w:delText xml:space="preserve"> may be connected to networks and internet and may double as OT/IT. ATON Administration manage </w:delText>
        </w:r>
        <w:r w:rsidRPr="008554DE" w:rsidDel="00A6756D">
          <w:rPr>
            <w:lang w:val="en-US"/>
          </w:rPr>
          <w:delText xml:space="preserve">massive </w:delText>
        </w:r>
        <w:r w:rsidDel="00A6756D">
          <w:rPr>
            <w:lang w:val="en-US"/>
          </w:rPr>
          <w:delText xml:space="preserve">amounts of critical data related to the status and maintenance of the ATON.  </w:delText>
        </w:r>
      </w:del>
    </w:p>
    <w:p w14:paraId="6E1FF36C" w14:textId="77777777" w:rsidR="001C51DC" w:rsidRDefault="001C51DC" w:rsidP="001C51DC">
      <w:pPr>
        <w:pStyle w:val="Geenafstand"/>
        <w:rPr>
          <w:ins w:id="673" w:author="Martijn Ebben" w:date="2023-09-28T11:06:00Z"/>
          <w:sz w:val="22"/>
          <w:lang w:val="en-US"/>
        </w:rPr>
      </w:pPr>
    </w:p>
    <w:p w14:paraId="553BBB57" w14:textId="094D6536" w:rsidR="001C51DC" w:rsidRDefault="001C51DC" w:rsidP="006C7A23">
      <w:pPr>
        <w:pStyle w:val="Kop2"/>
        <w:rPr>
          <w:ins w:id="674" w:author="Martijn Ebben" w:date="2023-09-28T11:06:00Z"/>
          <w:lang w:val="en-US"/>
        </w:rPr>
      </w:pPr>
      <w:bookmarkStart w:id="675" w:name="_Toc146796886"/>
      <w:ins w:id="676" w:author="Martijn Ebben" w:date="2023-09-28T11:06:00Z">
        <w:r>
          <w:rPr>
            <w:lang w:val="en-US"/>
          </w:rPr>
          <w:t>ATON-specific documents to consider</w:t>
        </w:r>
        <w:bookmarkEnd w:id="675"/>
      </w:ins>
    </w:p>
    <w:p w14:paraId="35A92C32" w14:textId="77777777" w:rsidR="001C51DC" w:rsidRDefault="001C51DC" w:rsidP="001C51DC">
      <w:pPr>
        <w:pStyle w:val="Geenafstand"/>
        <w:rPr>
          <w:ins w:id="677" w:author="Martijn Ebben" w:date="2023-09-28T11:06:00Z"/>
          <w:sz w:val="22"/>
          <w:lang w:val="en-US"/>
        </w:rPr>
      </w:pPr>
    </w:p>
    <w:p w14:paraId="6E54EB6D" w14:textId="4B692268" w:rsidR="001C51DC" w:rsidRDefault="001C51DC" w:rsidP="006C7A23">
      <w:pPr>
        <w:pStyle w:val="Kop2"/>
        <w:rPr>
          <w:ins w:id="678" w:author="Martijn Ebben" w:date="2023-09-28T11:06:00Z"/>
          <w:lang w:val="en-US"/>
        </w:rPr>
      </w:pPr>
      <w:bookmarkStart w:id="679" w:name="_Toc146796887"/>
      <w:ins w:id="680" w:author="Martijn Ebben" w:date="2023-09-28T11:06:00Z">
        <w:r>
          <w:rPr>
            <w:lang w:val="en-US"/>
          </w:rPr>
          <w:t>Potential gaps</w:t>
        </w:r>
        <w:bookmarkEnd w:id="679"/>
      </w:ins>
    </w:p>
    <w:p w14:paraId="704C09CB" w14:textId="3AF316D5" w:rsidR="00905439" w:rsidDel="00A6756D" w:rsidRDefault="00905439" w:rsidP="00905439">
      <w:pPr>
        <w:pStyle w:val="Geenafstand"/>
        <w:numPr>
          <w:ilvl w:val="0"/>
          <w:numId w:val="26"/>
        </w:numPr>
        <w:rPr>
          <w:del w:id="681" w:author="Martijn Ebben" w:date="2023-09-28T11:03:00Z"/>
          <w:sz w:val="22"/>
          <w:lang w:val="en-US"/>
        </w:rPr>
      </w:pPr>
      <w:del w:id="682" w:author="Martijn Ebben" w:date="2023-09-28T11:03:00Z">
        <w:r w:rsidDel="00A6756D">
          <w:rPr>
            <w:sz w:val="22"/>
            <w:lang w:val="en-US"/>
          </w:rPr>
          <w:delText xml:space="preserve">Administrations which provide virtual and synthetic AIS-ATON signals may do so from network/internet connected base stations.   AIS-ATON signals are under significant additional threat of spoofing.   </w:delText>
        </w:r>
      </w:del>
    </w:p>
    <w:p w14:paraId="77BEA357" w14:textId="3F09E8B3" w:rsidR="0022353D" w:rsidDel="00A6756D" w:rsidRDefault="0022353D" w:rsidP="002B59A9">
      <w:pPr>
        <w:pStyle w:val="Geenafstand"/>
        <w:rPr>
          <w:ins w:id="683" w:author="Ebben, Martijn" w:date="2023-09-27T11:24:00Z"/>
          <w:del w:id="684" w:author="Martijn Ebben" w:date="2023-09-28T11:03:00Z"/>
          <w:sz w:val="22"/>
        </w:rPr>
      </w:pPr>
    </w:p>
    <w:p w14:paraId="2DDCA664" w14:textId="548AA0B2" w:rsidR="00694706" w:rsidDel="005C10A3" w:rsidRDefault="00694706" w:rsidP="00694706">
      <w:pPr>
        <w:pStyle w:val="Geenafstand"/>
        <w:rPr>
          <w:del w:id="685" w:author="Martijn Ebben" w:date="2023-09-28T10:46:00Z"/>
          <w:sz w:val="22"/>
          <w:lang w:val="en-US"/>
        </w:rPr>
      </w:pPr>
      <w:del w:id="686" w:author="Martijn Ebben" w:date="2023-09-28T10:46:00Z">
        <w:r w:rsidDel="005C10A3">
          <w:rPr>
            <w:sz w:val="22"/>
            <w:lang w:val="en-US"/>
          </w:rPr>
          <w:delText>The h</w:delText>
        </w:r>
        <w:r w:rsidRPr="00E12B46" w:rsidDel="005C10A3">
          <w:rPr>
            <w:sz w:val="22"/>
            <w:lang w:val="en-US"/>
          </w:rPr>
          <w:delText xml:space="preserve">istorical </w:delText>
        </w:r>
        <w:r w:rsidDel="005C10A3">
          <w:rPr>
            <w:sz w:val="22"/>
            <w:lang w:val="en-US"/>
          </w:rPr>
          <w:delText>d</w:delText>
        </w:r>
        <w:r w:rsidRPr="00E12B46" w:rsidDel="005C10A3">
          <w:rPr>
            <w:sz w:val="22"/>
            <w:lang w:val="en-US"/>
          </w:rPr>
          <w:delText xml:space="preserve">evelopment of </w:delText>
        </w:r>
        <w:r w:rsidDel="005C10A3">
          <w:rPr>
            <w:sz w:val="22"/>
            <w:lang w:val="en-US"/>
          </w:rPr>
          <w:delText>ATON</w:delText>
        </w:r>
        <w:r w:rsidRPr="00E12B46" w:rsidDel="005C10A3">
          <w:rPr>
            <w:sz w:val="22"/>
            <w:lang w:val="en-US"/>
          </w:rPr>
          <w:delText xml:space="preserve"> monitoring </w:delText>
        </w:r>
        <w:r w:rsidDel="005C10A3">
          <w:rPr>
            <w:sz w:val="22"/>
            <w:lang w:val="en-US"/>
          </w:rPr>
          <w:delText xml:space="preserve">began with </w:delText>
        </w:r>
        <w:r w:rsidRPr="00E12B46" w:rsidDel="005C10A3">
          <w:rPr>
            <w:sz w:val="22"/>
            <w:lang w:val="en-US"/>
          </w:rPr>
          <w:delText>human observation</w:delText>
        </w:r>
        <w:r w:rsidDel="005C10A3">
          <w:rPr>
            <w:sz w:val="22"/>
            <w:lang w:val="en-US"/>
          </w:rPr>
          <w:delText xml:space="preserve">, moved to a connected but closed </w:delText>
        </w:r>
        <w:r w:rsidRPr="00E12B46" w:rsidDel="005C10A3">
          <w:rPr>
            <w:sz w:val="22"/>
            <w:lang w:val="en-US"/>
          </w:rPr>
          <w:delText>solution</w:delText>
        </w:r>
        <w:r w:rsidDel="005C10A3">
          <w:rPr>
            <w:sz w:val="22"/>
            <w:lang w:val="en-US"/>
          </w:rPr>
          <w:delText xml:space="preserve">, and now expanded to a  </w:delText>
        </w:r>
        <w:r w:rsidRPr="00E12B46" w:rsidDel="005C10A3">
          <w:rPr>
            <w:sz w:val="22"/>
            <w:lang w:val="en-US"/>
          </w:rPr>
          <w:delText>convergence on IT and OT technology</w:delText>
        </w:r>
        <w:r w:rsidDel="005C10A3">
          <w:rPr>
            <w:sz w:val="22"/>
            <w:lang w:val="en-US"/>
          </w:rPr>
          <w:delText xml:space="preserve"> &amp; IoT enabling satellite monitoring from anywhere in the world.  </w:delText>
        </w:r>
        <w:r w:rsidRPr="00E12B46" w:rsidDel="005C10A3">
          <w:rPr>
            <w:sz w:val="22"/>
            <w:lang w:val="en-US"/>
          </w:rPr>
          <w:delText xml:space="preserve"> </w:delText>
        </w:r>
        <w:r w:rsidDel="005C10A3">
          <w:rPr>
            <w:sz w:val="22"/>
            <w:lang w:val="en-US"/>
          </w:rPr>
          <w:delText>The</w:delText>
        </w:r>
        <w:r w:rsidRPr="00E12B46" w:rsidDel="005C10A3">
          <w:rPr>
            <w:sz w:val="22"/>
            <w:lang w:val="en-US"/>
          </w:rPr>
          <w:delText xml:space="preserve"> </w:delText>
        </w:r>
        <w:r w:rsidDel="005C10A3">
          <w:rPr>
            <w:sz w:val="22"/>
            <w:lang w:val="en-US"/>
          </w:rPr>
          <w:delText>use of these developing</w:delText>
        </w:r>
        <w:r w:rsidRPr="00E12B46" w:rsidDel="005C10A3">
          <w:rPr>
            <w:sz w:val="22"/>
            <w:lang w:val="en-US"/>
          </w:rPr>
          <w:delText xml:space="preserve"> technol</w:delText>
        </w:r>
        <w:r w:rsidDel="005C10A3">
          <w:rPr>
            <w:sz w:val="22"/>
            <w:lang w:val="en-US"/>
          </w:rPr>
          <w:delText>ogies has</w:delText>
        </w:r>
        <w:r w:rsidRPr="00E12B46" w:rsidDel="005C10A3">
          <w:rPr>
            <w:sz w:val="22"/>
            <w:lang w:val="en-US"/>
          </w:rPr>
          <w:delText xml:space="preserve"> </w:delText>
        </w:r>
        <w:r w:rsidDel="005C10A3">
          <w:rPr>
            <w:sz w:val="22"/>
            <w:lang w:val="en-US"/>
          </w:rPr>
          <w:delText>been fueled by ATON</w:delText>
        </w:r>
        <w:r w:rsidRPr="00E12B46" w:rsidDel="005C10A3">
          <w:rPr>
            <w:sz w:val="22"/>
            <w:lang w:val="en-US"/>
          </w:rPr>
          <w:delText xml:space="preserve"> operator or manager</w:delText>
        </w:r>
        <w:r w:rsidDel="005C10A3">
          <w:rPr>
            <w:sz w:val="22"/>
            <w:lang w:val="en-US"/>
          </w:rPr>
          <w:delText>’s desire for</w:delText>
        </w:r>
        <w:r w:rsidRPr="00E12B46" w:rsidDel="005C10A3">
          <w:rPr>
            <w:sz w:val="22"/>
            <w:lang w:val="en-US"/>
          </w:rPr>
          <w:delText xml:space="preserve"> remote and reliable monitoring, reduce</w:delText>
        </w:r>
        <w:r w:rsidDel="005C10A3">
          <w:rPr>
            <w:sz w:val="22"/>
            <w:lang w:val="en-US"/>
          </w:rPr>
          <w:delText>d</w:delText>
        </w:r>
        <w:r w:rsidRPr="00E12B46" w:rsidDel="005C10A3">
          <w:rPr>
            <w:sz w:val="22"/>
            <w:lang w:val="en-US"/>
          </w:rPr>
          <w:delText xml:space="preserve"> </w:delText>
        </w:r>
        <w:r w:rsidDel="005C10A3">
          <w:rPr>
            <w:sz w:val="22"/>
            <w:lang w:val="en-US"/>
          </w:rPr>
          <w:delText xml:space="preserve">preventative </w:delText>
        </w:r>
        <w:r w:rsidRPr="00E12B46" w:rsidDel="005C10A3">
          <w:rPr>
            <w:sz w:val="22"/>
            <w:lang w:val="en-US"/>
          </w:rPr>
          <w:delText xml:space="preserve">maintenance and </w:delText>
        </w:r>
        <w:r w:rsidDel="005C10A3">
          <w:rPr>
            <w:sz w:val="22"/>
            <w:lang w:val="en-US"/>
          </w:rPr>
          <w:delText xml:space="preserve">aid </w:delText>
        </w:r>
        <w:r w:rsidRPr="00E12B46" w:rsidDel="005C10A3">
          <w:rPr>
            <w:sz w:val="22"/>
            <w:lang w:val="en-US"/>
          </w:rPr>
          <w:delText xml:space="preserve">availability targets. </w:delText>
        </w:r>
      </w:del>
    </w:p>
    <w:p w14:paraId="11A7D909" w14:textId="34DD8840" w:rsidR="008C747A" w:rsidDel="005C10A3" w:rsidRDefault="008C747A" w:rsidP="002B59A9">
      <w:pPr>
        <w:pStyle w:val="Geenafstand"/>
        <w:rPr>
          <w:ins w:id="687" w:author="Ebben, Martijn" w:date="2023-09-27T11:24:00Z"/>
          <w:del w:id="688" w:author="Martijn Ebben" w:date="2023-09-28T10:46:00Z"/>
          <w:sz w:val="22"/>
        </w:rPr>
      </w:pPr>
    </w:p>
    <w:p w14:paraId="1A3EC821" w14:textId="2845B74B" w:rsidR="00694706" w:rsidDel="005C10A3" w:rsidRDefault="00694706" w:rsidP="00694706">
      <w:pPr>
        <w:pStyle w:val="Geenafstand"/>
        <w:rPr>
          <w:del w:id="689" w:author="Martijn Ebben" w:date="2023-09-28T10:46:00Z"/>
          <w:sz w:val="22"/>
          <w:lang w:val="en-US"/>
        </w:rPr>
      </w:pPr>
      <w:del w:id="690" w:author="Martijn Ebben" w:date="2023-09-28T10:46:00Z">
        <w:r w:rsidRPr="00E12B46" w:rsidDel="005C10A3">
          <w:rPr>
            <w:sz w:val="22"/>
            <w:lang w:val="en-US"/>
          </w:rPr>
          <w:delText xml:space="preserve">The technology used for data transfer is subject to </w:delText>
        </w:r>
        <w:r w:rsidDel="005C10A3">
          <w:rPr>
            <w:sz w:val="22"/>
            <w:lang w:val="en-US"/>
          </w:rPr>
          <w:delText>cyber</w:delText>
        </w:r>
        <w:r w:rsidRPr="00E12B46" w:rsidDel="005C10A3">
          <w:rPr>
            <w:sz w:val="22"/>
            <w:lang w:val="en-US"/>
          </w:rPr>
          <w:delText xml:space="preserve"> threat: GSM, Bl</w:delText>
        </w:r>
        <w:r w:rsidDel="005C10A3">
          <w:rPr>
            <w:sz w:val="22"/>
            <w:lang w:val="en-US"/>
          </w:rPr>
          <w:delText>uetooth, PSTN, Wi-Fi, TCP, RF and</w:delText>
        </w:r>
        <w:r w:rsidRPr="00E12B46" w:rsidDel="005C10A3">
          <w:rPr>
            <w:sz w:val="22"/>
            <w:lang w:val="en-US"/>
          </w:rPr>
          <w:delText xml:space="preserve"> different ways of data</w:delText>
        </w:r>
        <w:r w:rsidDel="005C10A3">
          <w:rPr>
            <w:sz w:val="22"/>
            <w:lang w:val="en-US"/>
          </w:rPr>
          <w:delText xml:space="preserve"> (and signal)</w:delText>
        </w:r>
        <w:r w:rsidRPr="00E12B46" w:rsidDel="005C10A3">
          <w:rPr>
            <w:sz w:val="22"/>
            <w:lang w:val="en-US"/>
          </w:rPr>
          <w:delText xml:space="preserve"> cor</w:delText>
        </w:r>
        <w:r w:rsidDel="005C10A3">
          <w:rPr>
            <w:sz w:val="22"/>
            <w:lang w:val="en-US"/>
          </w:rPr>
          <w:delText>ruption. E</w:delText>
        </w:r>
        <w:r w:rsidRPr="00E12B46" w:rsidDel="005C10A3">
          <w:rPr>
            <w:sz w:val="22"/>
            <w:lang w:val="en-US"/>
          </w:rPr>
          <w:delText xml:space="preserve">ncryption is therefore needed to keep the risk of </w:delText>
        </w:r>
        <w:r w:rsidDel="005C10A3">
          <w:rPr>
            <w:sz w:val="22"/>
            <w:lang w:val="en-US"/>
          </w:rPr>
          <w:delText>ATON</w:delText>
        </w:r>
        <w:r w:rsidRPr="00E12B46" w:rsidDel="005C10A3">
          <w:rPr>
            <w:sz w:val="22"/>
            <w:lang w:val="en-US"/>
          </w:rPr>
          <w:delText xml:space="preserve"> operations as low as possible. Another risk to </w:delText>
        </w:r>
        <w:r w:rsidDel="005C10A3">
          <w:rPr>
            <w:sz w:val="22"/>
            <w:lang w:val="en-US"/>
          </w:rPr>
          <w:delText>ATON</w:delText>
        </w:r>
        <w:r w:rsidRPr="00E12B46" w:rsidDel="005C10A3">
          <w:rPr>
            <w:sz w:val="22"/>
            <w:lang w:val="en-US"/>
          </w:rPr>
          <w:delText xml:space="preserve">s’ is accidental due to the human factor, data corruption and connectivity risk (interference). The reason for hacking were stressed being ransomware the most observed. Jens presented Iridium as the preferred technology for last mile communication and the data management platform to mitigate the risk permitting different capabilities and methodologies as part of the design considerations (encryption levels, segregation of Personally Identifiable Information (PII), authentication among others). Jens advised that good procedures could be to conduct </w:delText>
        </w:r>
        <w:r w:rsidRPr="002B36AE" w:rsidDel="005C10A3">
          <w:rPr>
            <w:sz w:val="22"/>
            <w:highlight w:val="yellow"/>
            <w:lang w:val="en-US"/>
            <w:rPrChange w:id="691" w:author="Ebben, Martijn" w:date="2023-09-27T17:05:00Z">
              <w:rPr>
                <w:sz w:val="22"/>
                <w:lang w:val="en-US"/>
              </w:rPr>
            </w:rPrChange>
          </w:rPr>
          <w:delText>penetration testing</w:delText>
        </w:r>
        <w:r w:rsidRPr="00E12B46" w:rsidDel="005C10A3">
          <w:rPr>
            <w:sz w:val="22"/>
            <w:lang w:val="en-US"/>
          </w:rPr>
          <w:delText xml:space="preserve"> not only for system validation, but continuously, maintain backup and restore management and finally to start by forming a written IT cybersecurity policy for risk mitigation.</w:delText>
        </w:r>
      </w:del>
    </w:p>
    <w:p w14:paraId="113CA1C6" w14:textId="108C5264" w:rsidR="008C747A" w:rsidDel="00A6756D" w:rsidRDefault="008C747A" w:rsidP="002B59A9">
      <w:pPr>
        <w:pStyle w:val="Geenafstand"/>
        <w:rPr>
          <w:ins w:id="692" w:author="Ebben, Martijn" w:date="2023-09-27T11:24:00Z"/>
          <w:del w:id="693" w:author="Martijn Ebben" w:date="2023-09-28T11:03:00Z"/>
          <w:sz w:val="22"/>
        </w:rPr>
      </w:pPr>
    </w:p>
    <w:p w14:paraId="791957DD" w14:textId="72418052" w:rsidR="008C747A" w:rsidDel="00A6756D" w:rsidRDefault="008C747A" w:rsidP="002B59A9">
      <w:pPr>
        <w:pStyle w:val="Geenafstand"/>
        <w:rPr>
          <w:ins w:id="694" w:author="Ebben, Martijn" w:date="2023-09-27T11:24:00Z"/>
          <w:del w:id="695" w:author="Martijn Ebben" w:date="2023-09-28T11:03:00Z"/>
          <w:sz w:val="22"/>
        </w:rPr>
      </w:pPr>
    </w:p>
    <w:p w14:paraId="3471D1DE" w14:textId="55E4BA41" w:rsidR="008C747A" w:rsidDel="00A6756D" w:rsidRDefault="008C747A" w:rsidP="002B59A9">
      <w:pPr>
        <w:pStyle w:val="Geenafstand"/>
        <w:rPr>
          <w:ins w:id="696" w:author="Ebben, Martijn" w:date="2023-09-27T11:24:00Z"/>
          <w:del w:id="697" w:author="Martijn Ebben" w:date="2023-09-28T11:03:00Z"/>
          <w:sz w:val="22"/>
        </w:rPr>
      </w:pPr>
    </w:p>
    <w:p w14:paraId="753B17FF" w14:textId="42CA422E" w:rsidR="008C747A" w:rsidRPr="002B59A9" w:rsidDel="00A6756D" w:rsidRDefault="008C747A" w:rsidP="002B59A9">
      <w:pPr>
        <w:pStyle w:val="Geenafstand"/>
        <w:rPr>
          <w:ins w:id="698" w:author="Ebben, Martijn" w:date="2023-09-26T13:56:00Z"/>
          <w:del w:id="699" w:author="Martijn Ebben" w:date="2023-09-28T11:03:00Z"/>
          <w:sz w:val="22"/>
        </w:rPr>
      </w:pPr>
    </w:p>
    <w:p w14:paraId="5BACC62A" w14:textId="3DF0BA19" w:rsidR="00041C02" w:rsidDel="00A6756D" w:rsidRDefault="00041C02" w:rsidP="00041C02">
      <w:pPr>
        <w:pStyle w:val="Geenafstand"/>
        <w:rPr>
          <w:del w:id="700" w:author="Martijn Ebben" w:date="2023-09-28T11:03:00Z"/>
          <w:sz w:val="22"/>
          <w:lang w:val="en-US"/>
        </w:rPr>
      </w:pPr>
      <w:del w:id="701" w:author="Martijn Ebben" w:date="2023-09-28T11:03:00Z">
        <w:r w:rsidDel="00A6756D">
          <w:rPr>
            <w:sz w:val="22"/>
            <w:lang w:val="en-US"/>
          </w:rPr>
          <w:delText xml:space="preserve">ATON, systems used to conduct maintenance, maintain and transmit MSI related to ATON should </w:delText>
        </w:r>
        <w:r w:rsidRPr="0004102C" w:rsidDel="00A6756D">
          <w:rPr>
            <w:sz w:val="22"/>
            <w:lang w:val="en-US"/>
          </w:rPr>
          <w:delText xml:space="preserve">use cyber-secure electronics. </w:delText>
        </w:r>
        <w:r w:rsidDel="00A6756D">
          <w:rPr>
            <w:sz w:val="22"/>
            <w:lang w:val="en-US"/>
          </w:rPr>
          <w:delText xml:space="preserve"> One approach to this would be to </w:delText>
        </w:r>
        <w:r w:rsidRPr="0004102C" w:rsidDel="00A6756D">
          <w:rPr>
            <w:sz w:val="22"/>
            <w:lang w:val="en-US"/>
          </w:rPr>
          <w:delText>update appropriate IALA docs to incorporate existing cyber-security standards, protoc</w:delText>
        </w:r>
        <w:r w:rsidDel="00A6756D">
          <w:rPr>
            <w:sz w:val="22"/>
            <w:lang w:val="en-US"/>
          </w:rPr>
          <w:delText>ols and best practices (i.e., C</w:delText>
        </w:r>
        <w:r w:rsidRPr="0004102C" w:rsidDel="00A6756D">
          <w:rPr>
            <w:sz w:val="22"/>
            <w:lang w:val="en-US"/>
          </w:rPr>
          <w:delText>I</w:delText>
        </w:r>
        <w:r w:rsidDel="00A6756D">
          <w:rPr>
            <w:sz w:val="22"/>
            <w:lang w:val="en-US"/>
          </w:rPr>
          <w:delText>R</w:delText>
        </w:r>
        <w:r w:rsidRPr="0004102C" w:rsidDel="00A6756D">
          <w:rPr>
            <w:sz w:val="22"/>
            <w:lang w:val="en-US"/>
          </w:rPr>
          <w:delText>M's, BIMCO's, IMO's.</w:delText>
        </w:r>
        <w:r w:rsidDel="00A6756D">
          <w:rPr>
            <w:sz w:val="22"/>
            <w:lang w:val="en-US"/>
          </w:rPr>
          <w:delText>)</w:delText>
        </w:r>
      </w:del>
    </w:p>
    <w:p w14:paraId="0E3B1712" w14:textId="77777777" w:rsidR="00041C02" w:rsidDel="00A6756D" w:rsidRDefault="00041C02" w:rsidP="00041C02">
      <w:pPr>
        <w:pStyle w:val="Geenafstand"/>
        <w:rPr>
          <w:del w:id="702" w:author="Martijn Ebben" w:date="2023-09-28T11:03:00Z"/>
          <w:sz w:val="22"/>
          <w:lang w:val="en-US"/>
        </w:rPr>
      </w:pPr>
    </w:p>
    <w:p w14:paraId="308AECB6" w14:textId="01C51895" w:rsidR="00041C02" w:rsidDel="005C10A3" w:rsidRDefault="00041C02" w:rsidP="00041C02">
      <w:pPr>
        <w:pStyle w:val="Geenafstand"/>
        <w:rPr>
          <w:del w:id="703" w:author="Martijn Ebben" w:date="2023-09-28T10:46:00Z"/>
          <w:sz w:val="22"/>
          <w:lang w:val="en-US"/>
        </w:rPr>
      </w:pPr>
    </w:p>
    <w:p w14:paraId="2A2A8BAB" w14:textId="33F6305B" w:rsidR="00041C02" w:rsidDel="005C10A3" w:rsidRDefault="00041C02" w:rsidP="00041C02">
      <w:pPr>
        <w:pStyle w:val="Geenafstand"/>
        <w:rPr>
          <w:del w:id="704" w:author="Martijn Ebben" w:date="2023-09-28T10:46:00Z"/>
          <w:sz w:val="22"/>
          <w:lang w:val="en-US"/>
        </w:rPr>
      </w:pPr>
    </w:p>
    <w:p w14:paraId="6264FDDF" w14:textId="424349D5" w:rsidR="00041C02" w:rsidDel="005C10A3" w:rsidRDefault="00041C02" w:rsidP="00041C02">
      <w:pPr>
        <w:pStyle w:val="Lijstalinea"/>
        <w:rPr>
          <w:del w:id="705" w:author="Martijn Ebben" w:date="2023-09-28T10:46:00Z"/>
          <w:sz w:val="22"/>
          <w:lang w:val="en-US"/>
        </w:rPr>
      </w:pPr>
    </w:p>
    <w:p w14:paraId="6F3B726E" w14:textId="7788414D" w:rsidR="00041C02" w:rsidDel="005C10A3" w:rsidRDefault="00041C02" w:rsidP="00041C02">
      <w:pPr>
        <w:pStyle w:val="Geenafstand"/>
        <w:rPr>
          <w:del w:id="706" w:author="Martijn Ebben" w:date="2023-09-28T10:46:00Z"/>
          <w:sz w:val="22"/>
          <w:lang w:val="en-US"/>
        </w:rPr>
      </w:pPr>
    </w:p>
    <w:p w14:paraId="56A1D514" w14:textId="05FF174B" w:rsidR="00041C02" w:rsidRPr="00EB21E6" w:rsidDel="005C10A3" w:rsidRDefault="00041C02" w:rsidP="00041C02">
      <w:pPr>
        <w:pStyle w:val="Geenafstand"/>
        <w:rPr>
          <w:del w:id="707" w:author="Martijn Ebben" w:date="2023-09-28T10:46:00Z"/>
          <w:i/>
          <w:sz w:val="22"/>
          <w:lang w:val="en-US"/>
        </w:rPr>
      </w:pPr>
      <w:del w:id="708" w:author="Martijn Ebben" w:date="2023-09-28T10:46:00Z">
        <w:r w:rsidRPr="00EB21E6" w:rsidDel="005C10A3">
          <w:rPr>
            <w:i/>
            <w:sz w:val="22"/>
            <w:lang w:val="en-US"/>
          </w:rPr>
          <w:delText>As discussed by Jens Ohle during IALA Cyber Security 2021 Workshop</w:delText>
        </w:r>
      </w:del>
    </w:p>
    <w:p w14:paraId="1978487E" w14:textId="55CD236E" w:rsidR="00041C02" w:rsidRPr="00EB21E6" w:rsidDel="005C10A3" w:rsidRDefault="00041C02" w:rsidP="00041C02">
      <w:pPr>
        <w:pStyle w:val="Geenafstand"/>
        <w:rPr>
          <w:del w:id="709" w:author="Martijn Ebben" w:date="2023-09-28T10:46:00Z"/>
          <w:i/>
          <w:sz w:val="22"/>
          <w:lang w:val="en-US"/>
        </w:rPr>
      </w:pPr>
      <w:del w:id="710" w:author="Martijn Ebben" w:date="2023-09-28T10:46:00Z">
        <w:r w:rsidRPr="00EB21E6" w:rsidDel="005C10A3">
          <w:rPr>
            <w:i/>
            <w:sz w:val="22"/>
            <w:lang w:val="en-US"/>
          </w:rPr>
          <w:delText xml:space="preserve">Excerpt from Report on Cyber Security Workshop 2021: Cyber security for </w:delText>
        </w:r>
        <w:r w:rsidDel="005C10A3">
          <w:rPr>
            <w:i/>
            <w:sz w:val="22"/>
            <w:lang w:val="en-US"/>
          </w:rPr>
          <w:delText>ATON</w:delText>
        </w:r>
        <w:r w:rsidRPr="00EB21E6" w:rsidDel="005C10A3">
          <w:rPr>
            <w:i/>
            <w:sz w:val="22"/>
            <w:lang w:val="en-US"/>
          </w:rPr>
          <w:delText>, Jens Ohle – Sealite</w:delText>
        </w:r>
      </w:del>
    </w:p>
    <w:p w14:paraId="2E148615" w14:textId="77777777" w:rsidR="00041C02" w:rsidDel="001C51DC" w:rsidRDefault="00041C02" w:rsidP="00041C02">
      <w:pPr>
        <w:pStyle w:val="Geenafstand"/>
        <w:rPr>
          <w:del w:id="711" w:author="Martijn Ebben" w:date="2023-09-28T11:05:00Z"/>
          <w:sz w:val="22"/>
          <w:lang w:val="en-US"/>
        </w:rPr>
      </w:pPr>
    </w:p>
    <w:p w14:paraId="1C5E2297" w14:textId="77777777" w:rsidR="001D6B88" w:rsidRPr="00041C02" w:rsidRDefault="001D6B88" w:rsidP="00BA1C02">
      <w:pPr>
        <w:pStyle w:val="Plattetekst"/>
        <w:rPr>
          <w:b/>
          <w:bCs/>
          <w:lang w:val="en-US"/>
        </w:rPr>
      </w:pPr>
    </w:p>
    <w:p w14:paraId="6261C209" w14:textId="77777777" w:rsidR="00456543" w:rsidRDefault="00456543" w:rsidP="00456543">
      <w:pPr>
        <w:pStyle w:val="Kop1"/>
      </w:pPr>
      <w:bookmarkStart w:id="712" w:name="_Toc146796888"/>
      <w:r>
        <w:t>Considerations for Maritime services in the context of e-navigation</w:t>
      </w:r>
      <w:bookmarkEnd w:id="712"/>
    </w:p>
    <w:p w14:paraId="5B5DC289" w14:textId="77777777" w:rsidR="00CD7F7E" w:rsidRPr="00F55AD7" w:rsidRDefault="00CD7F7E" w:rsidP="00CD7F7E">
      <w:pPr>
        <w:pStyle w:val="Heading1separationline"/>
      </w:pPr>
    </w:p>
    <w:p w14:paraId="68F75300" w14:textId="7988A3F2" w:rsidR="006D3290" w:rsidRDefault="006D3290" w:rsidP="006C7A23">
      <w:pPr>
        <w:pStyle w:val="Kop2"/>
        <w:rPr>
          <w:ins w:id="713" w:author="Martijn Ebben" w:date="2023-09-28T11:34:00Z"/>
        </w:rPr>
      </w:pPr>
      <w:bookmarkStart w:id="714" w:name="_Toc146796889"/>
      <w:ins w:id="715" w:author="Martijn Ebben" w:date="2023-09-28T11:34:00Z">
        <w:r>
          <w:t>IP/WEB based</w:t>
        </w:r>
        <w:bookmarkEnd w:id="714"/>
      </w:ins>
    </w:p>
    <w:p w14:paraId="49C29455" w14:textId="608AD337" w:rsidR="006D3290" w:rsidRDefault="00D8687F" w:rsidP="00F92359">
      <w:pPr>
        <w:spacing w:after="160" w:line="259" w:lineRule="auto"/>
        <w:rPr>
          <w:ins w:id="716" w:author="Martijn Ebben" w:date="2023-09-28T15:52:00Z"/>
          <w:sz w:val="22"/>
          <w:lang w:val="en-US"/>
        </w:rPr>
      </w:pPr>
      <w:ins w:id="717" w:author="Martijn Ebben" w:date="2023-09-28T11:10:00Z">
        <w:r>
          <w:rPr>
            <w:sz w:val="22"/>
          </w:rPr>
          <w:t>Maritime services in the context of e-navigation are often based</w:t>
        </w:r>
      </w:ins>
      <w:ins w:id="718" w:author="Martijn Ebben" w:date="2023-09-28T11:11:00Z">
        <w:r>
          <w:rPr>
            <w:sz w:val="22"/>
          </w:rPr>
          <w:t xml:space="preserve"> on IP and the application of web services. In those cases, the </w:t>
        </w:r>
      </w:ins>
      <w:ins w:id="719" w:author="Martijn Ebben" w:date="2023-09-28T15:49:00Z">
        <w:r w:rsidR="00F92359">
          <w:rPr>
            <w:sz w:val="22"/>
            <w:lang w:val="en-US"/>
          </w:rPr>
          <w:t>SECOM</w:t>
        </w:r>
      </w:ins>
      <w:ins w:id="720" w:author="Martijn Ebben" w:date="2023-09-28T11:11:00Z">
        <w:r>
          <w:rPr>
            <w:sz w:val="22"/>
            <w:lang w:val="en-US"/>
          </w:rPr>
          <w:t xml:space="preserve"> (IEC 63173-2) standard should be applied</w:t>
        </w:r>
      </w:ins>
      <w:ins w:id="721" w:author="Martijn Ebben" w:date="2023-09-28T15:50:00Z">
        <w:r w:rsidR="00F92359">
          <w:rPr>
            <w:sz w:val="22"/>
            <w:lang w:val="en-US"/>
          </w:rPr>
          <w:t xml:space="preserve"> and additional measures from IT and/ot OT</w:t>
        </w:r>
      </w:ins>
      <w:ins w:id="722" w:author="Martijn Ebben" w:date="2023-09-28T15:51:00Z">
        <w:r w:rsidR="00F92359">
          <w:rPr>
            <w:sz w:val="22"/>
            <w:lang w:val="en-US"/>
          </w:rPr>
          <w:t xml:space="preserve"> standards</w:t>
        </w:r>
      </w:ins>
      <w:ins w:id="723" w:author="Martijn Ebben" w:date="2023-09-28T15:50:00Z">
        <w:r w:rsidR="00F92359">
          <w:rPr>
            <w:sz w:val="22"/>
            <w:lang w:val="en-US"/>
          </w:rPr>
          <w:t>, like best practices for security monitoring, should b</w:t>
        </w:r>
      </w:ins>
      <w:ins w:id="724" w:author="Martijn Ebben" w:date="2023-09-28T15:51:00Z">
        <w:r w:rsidR="00F92359">
          <w:rPr>
            <w:sz w:val="22"/>
            <w:lang w:val="en-US"/>
          </w:rPr>
          <w:t>e considered</w:t>
        </w:r>
      </w:ins>
      <w:ins w:id="725" w:author="Martijn Ebben" w:date="2023-09-28T15:52:00Z">
        <w:r w:rsidR="00F92359">
          <w:rPr>
            <w:sz w:val="22"/>
            <w:lang w:val="en-US"/>
          </w:rPr>
          <w:t>.</w:t>
        </w:r>
      </w:ins>
    </w:p>
    <w:p w14:paraId="1EDE3D94" w14:textId="77777777" w:rsidR="00F92359" w:rsidRDefault="00F92359" w:rsidP="00F92359">
      <w:pPr>
        <w:spacing w:after="160" w:line="259" w:lineRule="auto"/>
        <w:rPr>
          <w:ins w:id="726" w:author="Martijn Ebben" w:date="2023-09-28T11:34:00Z"/>
          <w:sz w:val="22"/>
          <w:lang w:val="en-US"/>
        </w:rPr>
      </w:pPr>
    </w:p>
    <w:p w14:paraId="11AFE845" w14:textId="3DF50B48" w:rsidR="006D3290" w:rsidRDefault="006D3290" w:rsidP="006C7A23">
      <w:pPr>
        <w:pStyle w:val="Kop2"/>
        <w:rPr>
          <w:ins w:id="727" w:author="Martijn Ebben" w:date="2023-09-28T11:12:00Z"/>
          <w:lang w:val="en-US"/>
        </w:rPr>
      </w:pPr>
      <w:bookmarkStart w:id="728" w:name="_Toc146796890"/>
      <w:ins w:id="729" w:author="Martijn Ebben" w:date="2023-09-28T11:34:00Z">
        <w:r>
          <w:rPr>
            <w:lang w:val="en-US"/>
          </w:rPr>
          <w:t>Non IP/WEB based</w:t>
        </w:r>
      </w:ins>
      <w:bookmarkEnd w:id="728"/>
    </w:p>
    <w:p w14:paraId="0E06EE6E" w14:textId="57246743" w:rsidR="00D8687F" w:rsidRDefault="00D8687F" w:rsidP="00107A8E">
      <w:pPr>
        <w:spacing w:after="160" w:line="259" w:lineRule="auto"/>
        <w:rPr>
          <w:ins w:id="730" w:author="Martijn Ebben" w:date="2023-09-28T11:22:00Z"/>
          <w:sz w:val="22"/>
          <w:lang w:val="en-US"/>
        </w:rPr>
      </w:pPr>
      <w:ins w:id="731" w:author="Martijn Ebben" w:date="2023-09-28T11:12:00Z">
        <w:r>
          <w:rPr>
            <w:sz w:val="22"/>
            <w:lang w:val="en-US"/>
          </w:rPr>
          <w:t xml:space="preserve">Where no IP/Web based technology is used, </w:t>
        </w:r>
      </w:ins>
      <w:ins w:id="732" w:author="Martijn Ebben" w:date="2023-09-28T11:14:00Z">
        <w:r>
          <w:rPr>
            <w:sz w:val="22"/>
            <w:lang w:val="en-US"/>
          </w:rPr>
          <w:t xml:space="preserve">especially in </w:t>
        </w:r>
      </w:ins>
      <w:ins w:id="733" w:author="Martijn Ebben" w:date="2023-09-28T11:27:00Z">
        <w:r w:rsidR="006D3290">
          <w:rPr>
            <w:sz w:val="22"/>
            <w:lang w:val="en-US"/>
          </w:rPr>
          <w:t xml:space="preserve">MSI </w:t>
        </w:r>
      </w:ins>
      <w:ins w:id="734" w:author="Martijn Ebben" w:date="2023-09-28T11:14:00Z">
        <w:r>
          <w:rPr>
            <w:sz w:val="22"/>
            <w:lang w:val="en-US"/>
          </w:rPr>
          <w:t xml:space="preserve">radio systems </w:t>
        </w:r>
      </w:ins>
      <w:ins w:id="735" w:author="Martijn Ebben" w:date="2023-09-28T11:12:00Z">
        <w:r>
          <w:rPr>
            <w:sz w:val="22"/>
            <w:lang w:val="en-US"/>
          </w:rPr>
          <w:t xml:space="preserve">like </w:t>
        </w:r>
      </w:ins>
      <w:ins w:id="736" w:author="Martijn Ebben" w:date="2023-09-28T11:15:00Z">
        <w:r>
          <w:rPr>
            <w:sz w:val="22"/>
            <w:lang w:val="en-US"/>
          </w:rPr>
          <w:t xml:space="preserve">VHF, </w:t>
        </w:r>
      </w:ins>
      <w:ins w:id="737" w:author="Martijn Ebben" w:date="2023-09-28T11:12:00Z">
        <w:r>
          <w:rPr>
            <w:sz w:val="22"/>
            <w:lang w:val="en-US"/>
          </w:rPr>
          <w:t>AIS, VDES</w:t>
        </w:r>
      </w:ins>
      <w:ins w:id="738" w:author="Martijn Ebben" w:date="2023-09-28T11:27:00Z">
        <w:r w:rsidR="006D3290">
          <w:rPr>
            <w:sz w:val="22"/>
            <w:lang w:val="en-US"/>
          </w:rPr>
          <w:t xml:space="preserve"> and</w:t>
        </w:r>
      </w:ins>
      <w:ins w:id="739" w:author="Martijn Ebben" w:date="2023-09-28T11:12:00Z">
        <w:r>
          <w:rPr>
            <w:sz w:val="22"/>
            <w:lang w:val="en-US"/>
          </w:rPr>
          <w:t xml:space="preserve"> NAVTEX, </w:t>
        </w:r>
      </w:ins>
      <w:ins w:id="740" w:author="Martijn Ebben" w:date="2023-09-28T11:13:00Z">
        <w:r>
          <w:rPr>
            <w:sz w:val="22"/>
            <w:lang w:val="en-US"/>
          </w:rPr>
          <w:t xml:space="preserve">the following suggestions may aid in the availability </w:t>
        </w:r>
      </w:ins>
      <w:ins w:id="741" w:author="Martijn Ebben" w:date="2023-09-28T11:14:00Z">
        <w:r>
          <w:rPr>
            <w:sz w:val="22"/>
            <w:lang w:val="en-US"/>
          </w:rPr>
          <w:t>and integrity of the information</w:t>
        </w:r>
      </w:ins>
      <w:ins w:id="742" w:author="Martijn Ebben" w:date="2023-09-28T11:17:00Z">
        <w:r w:rsidR="006F7B0E">
          <w:rPr>
            <w:sz w:val="22"/>
            <w:lang w:val="en-US"/>
          </w:rPr>
          <w:t xml:space="preserve">. </w:t>
        </w:r>
      </w:ins>
      <w:ins w:id="743" w:author="Martijn Ebben" w:date="2023-09-28T11:18:00Z">
        <w:r w:rsidR="006F7B0E">
          <w:rPr>
            <w:sz w:val="22"/>
            <w:lang w:val="en-US"/>
          </w:rPr>
          <w:t xml:space="preserve">Note that </w:t>
        </w:r>
      </w:ins>
      <w:ins w:id="744" w:author="Martijn Ebben" w:date="2023-09-28T11:19:00Z">
        <w:r w:rsidR="006F7B0E">
          <w:rPr>
            <w:sz w:val="22"/>
            <w:lang w:val="en-US"/>
          </w:rPr>
          <w:t>many of these systems are meant to be public</w:t>
        </w:r>
      </w:ins>
      <w:ins w:id="745" w:author="Martijn Ebben" w:date="2023-09-28T11:21:00Z">
        <w:r w:rsidR="006F7B0E">
          <w:rPr>
            <w:sz w:val="22"/>
            <w:lang w:val="en-US"/>
          </w:rPr>
          <w:t>/broadcast and have a role in Maritime Safety Information (MSI)</w:t>
        </w:r>
      </w:ins>
      <w:ins w:id="746" w:author="Martijn Ebben" w:date="2023-09-28T11:19:00Z">
        <w:r w:rsidR="006F7B0E">
          <w:rPr>
            <w:sz w:val="22"/>
            <w:lang w:val="en-US"/>
          </w:rPr>
          <w:t xml:space="preserve">. Although information transmitted may be confidential, </w:t>
        </w:r>
      </w:ins>
      <w:ins w:id="747" w:author="Martijn Ebben" w:date="2023-09-28T11:20:00Z">
        <w:r w:rsidR="006F7B0E">
          <w:rPr>
            <w:sz w:val="22"/>
            <w:lang w:val="en-US"/>
          </w:rPr>
          <w:t>no encryption is provided to enable all receiving parties to receiv</w:t>
        </w:r>
      </w:ins>
      <w:ins w:id="748" w:author="Martijn Ebben" w:date="2023-09-28T11:21:00Z">
        <w:r w:rsidR="006F7B0E">
          <w:rPr>
            <w:sz w:val="22"/>
            <w:lang w:val="en-US"/>
          </w:rPr>
          <w:t>e these.</w:t>
        </w:r>
      </w:ins>
    </w:p>
    <w:p w14:paraId="4D2B703B" w14:textId="22137CFC" w:rsidR="006F7B0E" w:rsidRPr="006D3290" w:rsidRDefault="006F7B0E" w:rsidP="006C7A23">
      <w:pPr>
        <w:pStyle w:val="List1"/>
        <w:numPr>
          <w:ilvl w:val="0"/>
          <w:numId w:val="50"/>
        </w:numPr>
        <w:rPr>
          <w:ins w:id="749" w:author="Martijn Ebben" w:date="2023-09-28T11:29:00Z"/>
          <w:lang w:val="en-US"/>
        </w:rPr>
      </w:pPr>
      <w:ins w:id="750" w:author="Martijn Ebben" w:date="2023-09-28T11:22:00Z">
        <w:r w:rsidRPr="006D3290">
          <w:rPr>
            <w:lang w:val="en-US"/>
          </w:rPr>
          <w:t>While there are initiatives to implement authentication of messages</w:t>
        </w:r>
      </w:ins>
      <w:ins w:id="751" w:author="Martijn Ebben" w:date="2023-09-28T11:23:00Z">
        <w:r w:rsidRPr="006D3290">
          <w:rPr>
            <w:lang w:val="en-US"/>
          </w:rPr>
          <w:t xml:space="preserve"> in various MSI systems, there is currently no standardised solution. </w:t>
        </w:r>
      </w:ins>
      <w:ins w:id="752" w:author="Martijn Ebben" w:date="2023-09-28T11:26:00Z">
        <w:r w:rsidR="006D3290" w:rsidRPr="006D3290">
          <w:rPr>
            <w:lang w:val="en-US"/>
          </w:rPr>
          <w:t>Instead,</w:t>
        </w:r>
      </w:ins>
      <w:ins w:id="753" w:author="Martijn Ebben" w:date="2023-09-28T11:23:00Z">
        <w:r w:rsidRPr="006D3290">
          <w:rPr>
            <w:lang w:val="en-US"/>
          </w:rPr>
          <w:t xml:space="preserve"> it is </w:t>
        </w:r>
      </w:ins>
      <w:ins w:id="754" w:author="Martijn Ebben" w:date="2023-09-28T11:25:00Z">
        <w:r w:rsidR="006D3290" w:rsidRPr="006D3290">
          <w:rPr>
            <w:lang w:val="en-US"/>
          </w:rPr>
          <w:t>suggested</w:t>
        </w:r>
      </w:ins>
      <w:ins w:id="755" w:author="Martijn Ebben" w:date="2023-09-28T11:24:00Z">
        <w:r w:rsidRPr="006D3290">
          <w:rPr>
            <w:lang w:val="en-US"/>
          </w:rPr>
          <w:t xml:space="preserve"> to implement multiple </w:t>
        </w:r>
      </w:ins>
      <w:ins w:id="756" w:author="Martijn Ebben" w:date="2023-09-28T11:25:00Z">
        <w:r w:rsidRPr="006D3290">
          <w:rPr>
            <w:lang w:val="en-US"/>
          </w:rPr>
          <w:t xml:space="preserve">different </w:t>
        </w:r>
      </w:ins>
      <w:ins w:id="757" w:author="Martijn Ebben" w:date="2023-09-28T11:24:00Z">
        <w:r w:rsidRPr="006D3290">
          <w:rPr>
            <w:lang w:val="en-US"/>
          </w:rPr>
          <w:t>systems that may provide similar information</w:t>
        </w:r>
      </w:ins>
      <w:ins w:id="758" w:author="Martijn Ebben" w:date="2023-09-28T11:25:00Z">
        <w:r w:rsidRPr="006D3290">
          <w:rPr>
            <w:lang w:val="en-US"/>
          </w:rPr>
          <w:t xml:space="preserve">, to be able to compare </w:t>
        </w:r>
        <w:r w:rsidR="006D3290" w:rsidRPr="006D3290">
          <w:rPr>
            <w:lang w:val="en-US"/>
          </w:rPr>
          <w:t>the information provided. If in doub</w:t>
        </w:r>
      </w:ins>
      <w:ins w:id="759" w:author="Martijn Ebben" w:date="2023-09-28T11:26:00Z">
        <w:r w:rsidR="006D3290" w:rsidRPr="006D3290">
          <w:rPr>
            <w:lang w:val="en-US"/>
          </w:rPr>
          <w:t xml:space="preserve">t, human verification, for instance via VHF, may </w:t>
        </w:r>
      </w:ins>
      <w:ins w:id="760" w:author="Martijn Ebben" w:date="2023-09-28T11:29:00Z">
        <w:r w:rsidR="006D3290" w:rsidRPr="006D3290">
          <w:rPr>
            <w:lang w:val="en-US"/>
          </w:rPr>
          <w:t>assist</w:t>
        </w:r>
      </w:ins>
      <w:ins w:id="761" w:author="Martijn Ebben" w:date="2023-09-28T11:30:00Z">
        <w:r w:rsidR="006D3290">
          <w:rPr>
            <w:lang w:val="en-US"/>
          </w:rPr>
          <w:t>.</w:t>
        </w:r>
      </w:ins>
    </w:p>
    <w:p w14:paraId="06845C5D" w14:textId="0E7F51F1" w:rsidR="006D3290" w:rsidRPr="006C7A23" w:rsidRDefault="006D3290" w:rsidP="006D3290">
      <w:pPr>
        <w:pStyle w:val="List1"/>
        <w:rPr>
          <w:ins w:id="762" w:author="Martijn Ebben" w:date="2023-09-28T11:31:00Z"/>
        </w:rPr>
      </w:pPr>
      <w:ins w:id="763" w:author="Martijn Ebben" w:date="2023-09-28T11:29:00Z">
        <w:r>
          <w:rPr>
            <w:lang w:val="en-US"/>
          </w:rPr>
          <w:t xml:space="preserve">Monitor for unusual </w:t>
        </w:r>
      </w:ins>
      <w:ins w:id="764" w:author="Martijn Ebben" w:date="2023-09-28T11:32:00Z">
        <w:r>
          <w:rPr>
            <w:lang w:val="en-US"/>
          </w:rPr>
          <w:t>messages</w:t>
        </w:r>
      </w:ins>
      <w:ins w:id="765" w:author="Martijn Ebben" w:date="2023-09-28T11:29:00Z">
        <w:r>
          <w:rPr>
            <w:lang w:val="en-US"/>
          </w:rPr>
          <w:t xml:space="preserve">; </w:t>
        </w:r>
      </w:ins>
      <w:ins w:id="766" w:author="Martijn Ebben" w:date="2023-09-28T11:30:00Z">
        <w:r>
          <w:rPr>
            <w:lang w:val="en-US"/>
          </w:rPr>
          <w:t>commercial systems are available to monitor</w:t>
        </w:r>
      </w:ins>
      <w:ins w:id="767" w:author="Martijn Ebben" w:date="2023-09-28T11:31:00Z">
        <w:r>
          <w:rPr>
            <w:lang w:val="en-US"/>
          </w:rPr>
          <w:t xml:space="preserve"> for spoofing and jamming, especially in AIS.</w:t>
        </w:r>
      </w:ins>
    </w:p>
    <w:p w14:paraId="56384979" w14:textId="69040965" w:rsidR="006D3290" w:rsidRPr="00107A8E" w:rsidRDefault="006D3290" w:rsidP="006C7A23">
      <w:pPr>
        <w:pStyle w:val="List1"/>
      </w:pPr>
      <w:ins w:id="768" w:author="Martijn Ebben" w:date="2023-09-28T11:31:00Z">
        <w:r>
          <w:rPr>
            <w:lang w:val="en-US"/>
          </w:rPr>
          <w:t xml:space="preserve">Have monitoring systems available for triangulation of invalid </w:t>
        </w:r>
      </w:ins>
      <w:ins w:id="769" w:author="Martijn Ebben" w:date="2023-09-28T11:32:00Z">
        <w:r>
          <w:rPr>
            <w:lang w:val="en-US"/>
          </w:rPr>
          <w:t>radio transmissions.</w:t>
        </w:r>
      </w:ins>
    </w:p>
    <w:p w14:paraId="30109160" w14:textId="1CA7A9C1" w:rsidR="00107A8E" w:rsidRPr="00107A8E" w:rsidDel="006D3290" w:rsidRDefault="00107A8E" w:rsidP="00107A8E">
      <w:pPr>
        <w:spacing w:after="160" w:line="259" w:lineRule="auto"/>
        <w:rPr>
          <w:del w:id="770" w:author="Martijn Ebben" w:date="2023-09-28T11:33:00Z"/>
          <w:sz w:val="22"/>
        </w:rPr>
      </w:pPr>
    </w:p>
    <w:p w14:paraId="21BD7097" w14:textId="47266CE7" w:rsidR="006B5D72" w:rsidRPr="006B5D72" w:rsidDel="006D3290" w:rsidRDefault="006B5D72" w:rsidP="00D97A07">
      <w:pPr>
        <w:pStyle w:val="Lijstalinea"/>
        <w:numPr>
          <w:ilvl w:val="0"/>
          <w:numId w:val="27"/>
        </w:numPr>
        <w:spacing w:after="160" w:line="259" w:lineRule="auto"/>
        <w:rPr>
          <w:del w:id="771" w:author="Martijn Ebben" w:date="2023-09-28T11:33:00Z"/>
          <w:sz w:val="22"/>
        </w:rPr>
      </w:pPr>
      <w:del w:id="772" w:author="Martijn Ebben" w:date="2023-09-28T11:33:00Z">
        <w:r w:rsidRPr="006B5D72" w:rsidDel="006D3290">
          <w:rPr>
            <w:sz w:val="22"/>
          </w:rPr>
          <w:delText>Problems emerging from trust: Different Stakeholders want to share different types of data, but need to make sure the other parties transmitting/receiving data can be trusted</w:delText>
        </w:r>
      </w:del>
    </w:p>
    <w:p w14:paraId="7B951723" w14:textId="340BAD28" w:rsidR="006B5D72" w:rsidRPr="006B5D72" w:rsidDel="006D3290" w:rsidRDefault="006B5D72" w:rsidP="00D97A07">
      <w:pPr>
        <w:pStyle w:val="Lijstalinea"/>
        <w:numPr>
          <w:ilvl w:val="1"/>
          <w:numId w:val="27"/>
        </w:numPr>
        <w:spacing w:after="160" w:line="259" w:lineRule="auto"/>
        <w:rPr>
          <w:del w:id="773" w:author="Martijn Ebben" w:date="2023-09-28T11:33:00Z"/>
          <w:sz w:val="22"/>
        </w:rPr>
      </w:pPr>
      <w:del w:id="774" w:author="Martijn Ebben" w:date="2023-09-28T11:33:00Z">
        <w:r w:rsidRPr="006B5D72" w:rsidDel="006D3290">
          <w:rPr>
            <w:sz w:val="22"/>
          </w:rPr>
          <w:delText>No central point of trust / world-</w:delText>
        </w:r>
        <w:commentRangeStart w:id="775"/>
        <w:commentRangeStart w:id="776"/>
        <w:r w:rsidRPr="006B5D72" w:rsidDel="006D3290">
          <w:rPr>
            <w:sz w:val="22"/>
          </w:rPr>
          <w:delText xml:space="preserve">wide </w:delText>
        </w:r>
        <w:commentRangeEnd w:id="775"/>
        <w:r w:rsidR="00642CC8" w:rsidDel="006D3290">
          <w:rPr>
            <w:rStyle w:val="Verwijzingopmerking"/>
          </w:rPr>
          <w:commentReference w:id="775"/>
        </w:r>
        <w:commentRangeEnd w:id="776"/>
        <w:r w:rsidR="00962433" w:rsidDel="006D3290">
          <w:rPr>
            <w:rStyle w:val="Verwijzingopmerking"/>
          </w:rPr>
          <w:commentReference w:id="776"/>
        </w:r>
      </w:del>
    </w:p>
    <w:p w14:paraId="21A58218" w14:textId="48A8A08F" w:rsidR="006B5D72" w:rsidRPr="006B5D72" w:rsidDel="006D3290" w:rsidRDefault="006B5D72" w:rsidP="00D97A07">
      <w:pPr>
        <w:pStyle w:val="Lijstalinea"/>
        <w:numPr>
          <w:ilvl w:val="1"/>
          <w:numId w:val="27"/>
        </w:numPr>
        <w:spacing w:after="160" w:line="259" w:lineRule="auto"/>
        <w:rPr>
          <w:del w:id="777" w:author="Martijn Ebben" w:date="2023-09-28T11:33:00Z"/>
          <w:sz w:val="22"/>
        </w:rPr>
      </w:pPr>
      <w:del w:id="778" w:author="Martijn Ebben" w:date="2023-09-28T11:33:00Z">
        <w:r w:rsidRPr="006B5D72" w:rsidDel="006D3290">
          <w:rPr>
            <w:sz w:val="22"/>
          </w:rPr>
          <w:delText>Authenticity of Messages</w:delText>
        </w:r>
      </w:del>
    </w:p>
    <w:p w14:paraId="657C873E" w14:textId="77DF5FDA" w:rsidR="006B5D72" w:rsidRPr="006B5D72" w:rsidDel="006D3290" w:rsidRDefault="006B5D72" w:rsidP="00D97A07">
      <w:pPr>
        <w:pStyle w:val="Lijstalinea"/>
        <w:numPr>
          <w:ilvl w:val="1"/>
          <w:numId w:val="27"/>
        </w:numPr>
        <w:spacing w:after="160" w:line="259" w:lineRule="auto"/>
        <w:rPr>
          <w:del w:id="779" w:author="Martijn Ebben" w:date="2023-09-28T11:33:00Z"/>
          <w:sz w:val="22"/>
        </w:rPr>
      </w:pPr>
      <w:del w:id="780" w:author="Martijn Ebben" w:date="2023-09-28T11:33:00Z">
        <w:r w:rsidRPr="006B5D72" w:rsidDel="006D3290">
          <w:rPr>
            <w:sz w:val="22"/>
          </w:rPr>
          <w:delText xml:space="preserve">Identity Management: Establishing PKI </w:delText>
        </w:r>
      </w:del>
    </w:p>
    <w:p w14:paraId="755D3C06" w14:textId="2B886625" w:rsidR="006B5D72" w:rsidRPr="006B5D72" w:rsidDel="006D3290" w:rsidRDefault="006B5D72" w:rsidP="00D97A07">
      <w:pPr>
        <w:pStyle w:val="Lijstalinea"/>
        <w:numPr>
          <w:ilvl w:val="1"/>
          <w:numId w:val="27"/>
        </w:numPr>
        <w:spacing w:after="160" w:line="259" w:lineRule="auto"/>
        <w:rPr>
          <w:del w:id="781" w:author="Martijn Ebben" w:date="2023-09-28T11:33:00Z"/>
          <w:sz w:val="22"/>
        </w:rPr>
      </w:pPr>
      <w:del w:id="782" w:author="Martijn Ebben" w:date="2023-09-28T11:33:00Z">
        <w:r w:rsidRPr="006B5D72" w:rsidDel="006D3290">
          <w:rPr>
            <w:sz w:val="22"/>
          </w:rPr>
          <w:lastRenderedPageBreak/>
          <w:delText>Modelling complex trust relations: A dataset may be issued by a local authority, be forwarded to a coordinating authority, and then distributed to a mariner by a distribution service. Who needs to trust whom, how can it be modelled securely? -&gt; verify chain of trust</w:delText>
        </w:r>
      </w:del>
    </w:p>
    <w:p w14:paraId="14D49E9B" w14:textId="23EBA835" w:rsidR="006B5D72" w:rsidRPr="006B5D72" w:rsidDel="006D3290" w:rsidRDefault="006B5D72" w:rsidP="00D97A07">
      <w:pPr>
        <w:pStyle w:val="Lijstalinea"/>
        <w:numPr>
          <w:ilvl w:val="0"/>
          <w:numId w:val="27"/>
        </w:numPr>
        <w:spacing w:after="160" w:line="259" w:lineRule="auto"/>
        <w:rPr>
          <w:del w:id="783" w:author="Martijn Ebben" w:date="2023-09-28T11:33:00Z"/>
          <w:sz w:val="22"/>
        </w:rPr>
      </w:pPr>
      <w:del w:id="784" w:author="Martijn Ebben" w:date="2023-09-28T11:33:00Z">
        <w:r w:rsidRPr="006B5D72" w:rsidDel="006D3290">
          <w:rPr>
            <w:sz w:val="22"/>
          </w:rPr>
          <w:delText>Communication Channels</w:delText>
        </w:r>
      </w:del>
    </w:p>
    <w:p w14:paraId="3BD54D7E" w14:textId="09403169" w:rsidR="006B5D72" w:rsidRPr="006B5D72" w:rsidDel="006D3290" w:rsidRDefault="006B5D72" w:rsidP="00D97A07">
      <w:pPr>
        <w:pStyle w:val="Lijstalinea"/>
        <w:numPr>
          <w:ilvl w:val="1"/>
          <w:numId w:val="27"/>
        </w:numPr>
        <w:spacing w:after="160" w:line="259" w:lineRule="auto"/>
        <w:rPr>
          <w:del w:id="785" w:author="Martijn Ebben" w:date="2023-09-28T11:33:00Z"/>
          <w:sz w:val="22"/>
        </w:rPr>
      </w:pPr>
      <w:del w:id="786" w:author="Martijn Ebben" w:date="2023-09-28T11:33:00Z">
        <w:r w:rsidRPr="006B5D72" w:rsidDel="006D3290">
          <w:rPr>
            <w:sz w:val="22"/>
          </w:rPr>
          <w:delText>Security of communication channels (dealing with insecure channels like AIS, VDES, NAVTEX, …)</w:delText>
        </w:r>
      </w:del>
    </w:p>
    <w:p w14:paraId="010AA28F" w14:textId="1BDC8369" w:rsidR="006B5D72" w:rsidRPr="006B5D72" w:rsidDel="006D3290" w:rsidRDefault="006B5D72" w:rsidP="00D97A07">
      <w:pPr>
        <w:pStyle w:val="Lijstalinea"/>
        <w:numPr>
          <w:ilvl w:val="1"/>
          <w:numId w:val="27"/>
        </w:numPr>
        <w:spacing w:after="160" w:line="259" w:lineRule="auto"/>
        <w:rPr>
          <w:del w:id="787" w:author="Martijn Ebben" w:date="2023-09-28T11:33:00Z"/>
          <w:sz w:val="22"/>
        </w:rPr>
      </w:pPr>
      <w:commentRangeStart w:id="788"/>
      <w:del w:id="789" w:author="Martijn Ebben" w:date="2023-09-28T11:33:00Z">
        <w:r w:rsidRPr="006B5D72" w:rsidDel="006D3290">
          <w:rPr>
            <w:sz w:val="22"/>
          </w:rPr>
          <w:delText>Availability</w:delText>
        </w:r>
        <w:commentRangeEnd w:id="788"/>
        <w:r w:rsidR="00D1724E" w:rsidDel="006D3290">
          <w:rPr>
            <w:rStyle w:val="Verwijzingopmerking"/>
          </w:rPr>
          <w:commentReference w:id="788"/>
        </w:r>
        <w:r w:rsidRPr="006B5D72" w:rsidDel="006D3290">
          <w:rPr>
            <w:sz w:val="22"/>
          </w:rPr>
          <w:delText>: Interrupted connection, network not available, data loss, …</w:delText>
        </w:r>
      </w:del>
    </w:p>
    <w:p w14:paraId="100AFBE1" w14:textId="42922193" w:rsidR="006B5D72" w:rsidRPr="006B5D72" w:rsidDel="006D3290" w:rsidRDefault="006B5D72" w:rsidP="00D97A07">
      <w:pPr>
        <w:pStyle w:val="Lijstalinea"/>
        <w:numPr>
          <w:ilvl w:val="1"/>
          <w:numId w:val="27"/>
        </w:numPr>
        <w:spacing w:after="160" w:line="259" w:lineRule="auto"/>
        <w:rPr>
          <w:del w:id="790" w:author="Martijn Ebben" w:date="2023-09-28T11:33:00Z"/>
          <w:sz w:val="22"/>
        </w:rPr>
      </w:pPr>
      <w:commentRangeStart w:id="791"/>
      <w:del w:id="792" w:author="Martijn Ebben" w:date="2023-09-28T11:33:00Z">
        <w:r w:rsidRPr="006B5D72" w:rsidDel="006D3290">
          <w:rPr>
            <w:sz w:val="22"/>
          </w:rPr>
          <w:delText xml:space="preserve">Integrity </w:delText>
        </w:r>
        <w:commentRangeEnd w:id="791"/>
        <w:r w:rsidR="00003697" w:rsidDel="006D3290">
          <w:rPr>
            <w:rStyle w:val="Verwijzingopmerking"/>
          </w:rPr>
          <w:commentReference w:id="791"/>
        </w:r>
        <w:r w:rsidRPr="006B5D72" w:rsidDel="006D3290">
          <w:rPr>
            <w:sz w:val="22"/>
          </w:rPr>
          <w:delText xml:space="preserve">of </w:delText>
        </w:r>
        <w:commentRangeStart w:id="793"/>
        <w:r w:rsidRPr="006B5D72" w:rsidDel="006D3290">
          <w:rPr>
            <w:sz w:val="22"/>
          </w:rPr>
          <w:delText>Messages / Man-in-the-middle</w:delText>
        </w:r>
        <w:commentRangeEnd w:id="793"/>
        <w:r w:rsidR="00285960" w:rsidDel="006D3290">
          <w:rPr>
            <w:rStyle w:val="Verwijzingopmerking"/>
          </w:rPr>
          <w:commentReference w:id="793"/>
        </w:r>
      </w:del>
    </w:p>
    <w:p w14:paraId="106D957F" w14:textId="3D49E307" w:rsidR="006B5D72" w:rsidRPr="006B5D72" w:rsidDel="006D3290" w:rsidRDefault="006B5D72" w:rsidP="00D97A07">
      <w:pPr>
        <w:pStyle w:val="Lijstalinea"/>
        <w:numPr>
          <w:ilvl w:val="1"/>
          <w:numId w:val="27"/>
        </w:numPr>
        <w:spacing w:after="160" w:line="259" w:lineRule="auto"/>
        <w:rPr>
          <w:del w:id="794" w:author="Martijn Ebben" w:date="2023-09-28T11:33:00Z"/>
          <w:sz w:val="22"/>
        </w:rPr>
      </w:pPr>
      <w:commentRangeStart w:id="795"/>
      <w:del w:id="796" w:author="Martijn Ebben" w:date="2023-09-28T11:33:00Z">
        <w:r w:rsidRPr="006B5D72" w:rsidDel="006D3290">
          <w:rPr>
            <w:sz w:val="22"/>
          </w:rPr>
          <w:delText>Implications for (physical) Safety</w:delText>
        </w:r>
        <w:commentRangeEnd w:id="795"/>
        <w:r w:rsidR="00D93669" w:rsidDel="006D3290">
          <w:rPr>
            <w:rStyle w:val="Verwijzingopmerking"/>
          </w:rPr>
          <w:commentReference w:id="795"/>
        </w:r>
      </w:del>
    </w:p>
    <w:p w14:paraId="570CF54D" w14:textId="79656932" w:rsidR="006B5D72" w:rsidRPr="006B5D72" w:rsidDel="00EF5FD9" w:rsidRDefault="006B5D72" w:rsidP="00D97A07">
      <w:pPr>
        <w:pStyle w:val="Lijstalinea"/>
        <w:numPr>
          <w:ilvl w:val="0"/>
          <w:numId w:val="27"/>
        </w:numPr>
        <w:spacing w:after="160" w:line="259" w:lineRule="auto"/>
        <w:rPr>
          <w:del w:id="797" w:author="Ebben, Martijn" w:date="2023-09-27T17:12:00Z"/>
          <w:sz w:val="22"/>
        </w:rPr>
      </w:pPr>
      <w:del w:id="798" w:author="Ebben, Martijn" w:date="2023-09-27T17:12:00Z">
        <w:r w:rsidRPr="006B5D72" w:rsidDel="00EF5FD9">
          <w:rPr>
            <w:sz w:val="22"/>
          </w:rPr>
          <w:delText>Currently, MS focusing on more modern and commonly used (less domain specific) technologies and concepts like IP, REST, Service-oriented Architectures</w:delText>
        </w:r>
      </w:del>
    </w:p>
    <w:p w14:paraId="272B6A19" w14:textId="04144B80" w:rsidR="006B5D72" w:rsidRPr="006B5D72" w:rsidDel="00EF5FD9" w:rsidRDefault="006B5D72" w:rsidP="00D97A07">
      <w:pPr>
        <w:pStyle w:val="Lijstalinea"/>
        <w:numPr>
          <w:ilvl w:val="1"/>
          <w:numId w:val="27"/>
        </w:numPr>
        <w:spacing w:after="160" w:line="259" w:lineRule="auto"/>
        <w:rPr>
          <w:del w:id="799" w:author="Ebben, Martijn" w:date="2023-09-27T17:12:00Z"/>
          <w:sz w:val="22"/>
        </w:rPr>
      </w:pPr>
      <w:del w:id="800" w:author="Ebben, Martijn" w:date="2023-09-27T17:12:00Z">
        <w:r w:rsidRPr="006B5D72" w:rsidDel="00EF5FD9">
          <w:rPr>
            <w:sz w:val="22"/>
          </w:rPr>
          <w:delText xml:space="preserve">Frequent monitoring of new exploits/vulnerabilities (e.g., CVE monitoring) required. </w:delText>
        </w:r>
      </w:del>
    </w:p>
    <w:p w14:paraId="4791F814" w14:textId="653001FD" w:rsidR="006B5D72" w:rsidRPr="006B5D72" w:rsidDel="00EF5FD9" w:rsidRDefault="006B5D72" w:rsidP="00D97A07">
      <w:pPr>
        <w:pStyle w:val="Lijstalinea"/>
        <w:numPr>
          <w:ilvl w:val="1"/>
          <w:numId w:val="27"/>
        </w:numPr>
        <w:spacing w:after="160" w:line="259" w:lineRule="auto"/>
        <w:rPr>
          <w:del w:id="801" w:author="Ebben, Martijn" w:date="2023-09-27T17:12:00Z"/>
          <w:sz w:val="22"/>
        </w:rPr>
      </w:pPr>
      <w:del w:id="802" w:author="Ebben, Martijn" w:date="2023-09-27T17:12:00Z">
        <w:r w:rsidRPr="006B5D72" w:rsidDel="00EF5FD9">
          <w:rPr>
            <w:sz w:val="22"/>
          </w:rPr>
          <w:delText>Attack surface is more “public” than in proprietary services, but also comes with standardized and well-established solutions for protection.  -&gt; Expected to see more of this in the future</w:delText>
        </w:r>
      </w:del>
    </w:p>
    <w:p w14:paraId="45E6FD8B" w14:textId="77777777" w:rsidR="006B5D72" w:rsidRPr="006B5D72" w:rsidRDefault="006B5D72" w:rsidP="006B5D72">
      <w:pPr>
        <w:rPr>
          <w:sz w:val="22"/>
        </w:rPr>
      </w:pPr>
    </w:p>
    <w:p w14:paraId="49999503" w14:textId="78B3FD13" w:rsidR="006B5D72" w:rsidRPr="006B5D72" w:rsidRDefault="006B5D72" w:rsidP="00151C27">
      <w:pPr>
        <w:pStyle w:val="Kop2"/>
      </w:pPr>
      <w:bookmarkStart w:id="803" w:name="_Toc146796891"/>
      <w:r w:rsidRPr="006B5D72">
        <w:t>MS-specific documents to consider</w:t>
      </w:r>
      <w:bookmarkEnd w:id="803"/>
    </w:p>
    <w:p w14:paraId="40CA0AC9"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R1019: PROVISION OF MARITIME SERVICES IN THE CONTEXT OF E-NAVIGATION IN THE DOMAIN OF IALA </w:t>
      </w:r>
      <w:r w:rsidRPr="006B5D72">
        <w:rPr>
          <w:b/>
          <w:bCs/>
          <w:sz w:val="22"/>
        </w:rPr>
        <w:t>(recommendation)</w:t>
      </w:r>
    </w:p>
    <w:p w14:paraId="220CA9FF" w14:textId="77777777" w:rsidR="006B5D72" w:rsidRPr="006B5D72" w:rsidRDefault="006B5D72" w:rsidP="00D97A07">
      <w:pPr>
        <w:pStyle w:val="Lijstalinea"/>
        <w:numPr>
          <w:ilvl w:val="1"/>
          <w:numId w:val="23"/>
        </w:numPr>
        <w:spacing w:after="160" w:line="259" w:lineRule="auto"/>
        <w:rPr>
          <w:sz w:val="22"/>
        </w:rPr>
      </w:pPr>
      <w:r w:rsidRPr="006B5D72">
        <w:rPr>
          <w:sz w:val="22"/>
        </w:rPr>
        <w:t>Covers general aspects of digitalisation: Resilience, security, identity and authentication by design</w:t>
      </w:r>
    </w:p>
    <w:p w14:paraId="5AE26178"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Availability, Integrity, Confidentiality </w:t>
      </w:r>
    </w:p>
    <w:p w14:paraId="39C21D86"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G1157: WEB SERVICE BASED S-100 DATA EXCHANGE </w:t>
      </w:r>
      <w:r w:rsidRPr="006B5D72">
        <w:rPr>
          <w:b/>
          <w:bCs/>
          <w:sz w:val="22"/>
        </w:rPr>
        <w:t>(technical guideline)</w:t>
      </w:r>
    </w:p>
    <w:p w14:paraId="66F36ADB" w14:textId="77777777" w:rsidR="006B5D72" w:rsidRPr="006B5D72" w:rsidRDefault="006B5D72" w:rsidP="00D97A07">
      <w:pPr>
        <w:pStyle w:val="Lijstalinea"/>
        <w:numPr>
          <w:ilvl w:val="1"/>
          <w:numId w:val="23"/>
        </w:numPr>
        <w:spacing w:after="160" w:line="259" w:lineRule="auto"/>
        <w:rPr>
          <w:sz w:val="22"/>
        </w:rPr>
      </w:pPr>
      <w:r w:rsidRPr="006B5D72">
        <w:rPr>
          <w:sz w:val="22"/>
        </w:rPr>
        <w:t>Guidance on implementing MS with S-100 data</w:t>
      </w:r>
    </w:p>
    <w:p w14:paraId="235730D9" w14:textId="77777777" w:rsidR="006B5D72" w:rsidRPr="006B5D72" w:rsidRDefault="006B5D72" w:rsidP="00D97A07">
      <w:pPr>
        <w:pStyle w:val="Lijstalinea"/>
        <w:numPr>
          <w:ilvl w:val="1"/>
          <w:numId w:val="23"/>
        </w:numPr>
        <w:spacing w:after="160" w:line="259" w:lineRule="auto"/>
        <w:rPr>
          <w:sz w:val="22"/>
        </w:rPr>
      </w:pPr>
      <w:r w:rsidRPr="006B5D72">
        <w:rPr>
          <w:sz w:val="22"/>
        </w:rPr>
        <w:t>Recommends to use IP and TLS in combination with PKI</w:t>
      </w:r>
    </w:p>
    <w:p w14:paraId="62F9ADC7" w14:textId="77777777" w:rsidR="006B5D72" w:rsidRPr="006B5D72" w:rsidRDefault="006B5D72" w:rsidP="00D97A07">
      <w:pPr>
        <w:pStyle w:val="Lijstalinea"/>
        <w:numPr>
          <w:ilvl w:val="1"/>
          <w:numId w:val="23"/>
        </w:numPr>
        <w:spacing w:after="160" w:line="259" w:lineRule="auto"/>
        <w:rPr>
          <w:sz w:val="22"/>
        </w:rPr>
      </w:pPr>
      <w:r w:rsidRPr="006B5D72">
        <w:rPr>
          <w:sz w:val="22"/>
        </w:rPr>
        <w:t>Local certificate store -&gt; offline PKI</w:t>
      </w:r>
    </w:p>
    <w:p w14:paraId="1F8C86EF"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Sign data (+timestamp to avoid replay attacks) </w:t>
      </w:r>
    </w:p>
    <w:p w14:paraId="6D2137EB" w14:textId="0D0405F6" w:rsidR="006B5D72" w:rsidRPr="006B5D72" w:rsidRDefault="006B5D72" w:rsidP="00D97A07">
      <w:pPr>
        <w:pStyle w:val="Lijstalinea"/>
        <w:numPr>
          <w:ilvl w:val="0"/>
          <w:numId w:val="23"/>
        </w:numPr>
        <w:spacing w:after="160" w:line="259" w:lineRule="auto"/>
        <w:rPr>
          <w:sz w:val="22"/>
        </w:rPr>
      </w:pPr>
      <w:r w:rsidRPr="006B5D72">
        <w:rPr>
          <w:sz w:val="22"/>
        </w:rPr>
        <w:t xml:space="preserve">IEC 63173-2: Maritime navigation and radio communication equipment and systems – Data interface – Part 2: Secure exchange and communication of S-100 based products (SECOM) </w:t>
      </w:r>
      <w:r w:rsidRPr="006B5D72">
        <w:rPr>
          <w:b/>
          <w:bCs/>
          <w:sz w:val="22"/>
        </w:rPr>
        <w:t>(technical guideline)</w:t>
      </w:r>
    </w:p>
    <w:p w14:paraId="2E6B1BF2" w14:textId="0A500649" w:rsidR="006B5D72" w:rsidRPr="006B5D72" w:rsidRDefault="006B5D72" w:rsidP="00D97A07">
      <w:pPr>
        <w:pStyle w:val="Lijstalinea"/>
        <w:numPr>
          <w:ilvl w:val="1"/>
          <w:numId w:val="23"/>
        </w:numPr>
        <w:spacing w:after="160" w:line="259" w:lineRule="auto"/>
        <w:rPr>
          <w:sz w:val="22"/>
        </w:rPr>
      </w:pPr>
      <w:r w:rsidRPr="006B5D72">
        <w:rPr>
          <w:sz w:val="22"/>
        </w:rPr>
        <w:t>Standardi</w:t>
      </w:r>
      <w:ins w:id="804" w:author="Martijn Ebben" w:date="2023-09-28T11:35:00Z">
        <w:r w:rsidR="008117C7">
          <w:rPr>
            <w:sz w:val="22"/>
          </w:rPr>
          <w:t>s</w:t>
        </w:r>
      </w:ins>
      <w:r w:rsidRPr="006B5D72">
        <w:rPr>
          <w:sz w:val="22"/>
        </w:rPr>
        <w:t>es Interfaces used for S-100 online data exchange.</w:t>
      </w:r>
    </w:p>
    <w:p w14:paraId="5E1BEA34" w14:textId="77777777" w:rsidR="006B5D72" w:rsidRPr="006B5D72" w:rsidRDefault="006B5D72" w:rsidP="00D97A07">
      <w:pPr>
        <w:pStyle w:val="Lijstalinea"/>
        <w:numPr>
          <w:ilvl w:val="1"/>
          <w:numId w:val="23"/>
        </w:numPr>
        <w:spacing w:after="160" w:line="259" w:lineRule="auto"/>
        <w:rPr>
          <w:sz w:val="22"/>
        </w:rPr>
      </w:pPr>
      <w:r w:rsidRPr="006B5D72">
        <w:rPr>
          <w:sz w:val="22"/>
        </w:rPr>
        <w:t>Provides some general guidance on how to utilize Identity Management and Service Discovery on the technical level</w:t>
      </w:r>
    </w:p>
    <w:p w14:paraId="6FF4BE2E" w14:textId="77777777" w:rsidR="006B5D72" w:rsidRPr="006B5D72" w:rsidRDefault="006B5D72" w:rsidP="00D97A07">
      <w:pPr>
        <w:pStyle w:val="Lijstalinea"/>
        <w:numPr>
          <w:ilvl w:val="0"/>
          <w:numId w:val="23"/>
        </w:numPr>
        <w:spacing w:after="160" w:line="259" w:lineRule="auto"/>
        <w:rPr>
          <w:b/>
          <w:bCs/>
          <w:sz w:val="22"/>
        </w:rPr>
      </w:pPr>
      <w:r w:rsidRPr="006B5D72">
        <w:rPr>
          <w:sz w:val="22"/>
        </w:rPr>
        <w:t xml:space="preserve">IALA G1161: GUIDELINE ON THE EVALUATION OF PLATFORMS FOR THE PROVISION OF MARITIME SERVICES IN THE CONTEXT OF E-NAVIGATION </w:t>
      </w:r>
      <w:r w:rsidRPr="006B5D72">
        <w:rPr>
          <w:b/>
          <w:bCs/>
          <w:sz w:val="22"/>
        </w:rPr>
        <w:t>(generic guideline)</w:t>
      </w:r>
    </w:p>
    <w:p w14:paraId="1B30DD21" w14:textId="77777777" w:rsidR="006B5D72" w:rsidRPr="006B5D72" w:rsidRDefault="006B5D72" w:rsidP="00D97A07">
      <w:pPr>
        <w:pStyle w:val="Lijstalinea"/>
        <w:numPr>
          <w:ilvl w:val="1"/>
          <w:numId w:val="23"/>
        </w:numPr>
        <w:spacing w:after="160" w:line="259" w:lineRule="auto"/>
        <w:rPr>
          <w:sz w:val="22"/>
        </w:rPr>
      </w:pPr>
      <w:r w:rsidRPr="006B5D72">
        <w:rPr>
          <w:sz w:val="22"/>
        </w:rPr>
        <w:t>Provides a framework to evaluate technologies/platforms for MS</w:t>
      </w:r>
    </w:p>
    <w:p w14:paraId="3C9FFC8D" w14:textId="77777777" w:rsidR="006B5D72" w:rsidRPr="006B5D72" w:rsidRDefault="006B5D72" w:rsidP="00D97A07">
      <w:pPr>
        <w:pStyle w:val="Lijstalinea"/>
        <w:numPr>
          <w:ilvl w:val="1"/>
          <w:numId w:val="23"/>
        </w:numPr>
        <w:spacing w:after="160" w:line="259" w:lineRule="auto"/>
        <w:rPr>
          <w:sz w:val="22"/>
        </w:rPr>
      </w:pPr>
      <w:r w:rsidRPr="006B5D72">
        <w:rPr>
          <w:sz w:val="22"/>
        </w:rPr>
        <w:t>Covers basic aspects of Cyber Security: Authentication, Authorization, Robustness, Efficiency, Confidentiality, Integrity, Availability, Non-repudiation</w:t>
      </w:r>
    </w:p>
    <w:p w14:paraId="60A88496" w14:textId="77777777" w:rsidR="006B5D72" w:rsidRPr="006B5D72" w:rsidRDefault="006B5D72" w:rsidP="00D97A07">
      <w:pPr>
        <w:pStyle w:val="Lijstalinea"/>
        <w:numPr>
          <w:ilvl w:val="0"/>
          <w:numId w:val="23"/>
        </w:numPr>
        <w:spacing w:after="160" w:line="259" w:lineRule="auto"/>
        <w:rPr>
          <w:sz w:val="22"/>
        </w:rPr>
      </w:pPr>
      <w:r w:rsidRPr="006B5D72">
        <w:rPr>
          <w:sz w:val="22"/>
        </w:rPr>
        <w:t>(Technical Design Specification(s) for Maritime Services currently being drafted using SECOM)</w:t>
      </w:r>
    </w:p>
    <w:p w14:paraId="3BF366C1" w14:textId="77777777" w:rsidR="006B5D72" w:rsidRPr="006B5D72" w:rsidRDefault="006B5D72" w:rsidP="00D97A07">
      <w:pPr>
        <w:pStyle w:val="Lijstalinea"/>
        <w:numPr>
          <w:ilvl w:val="0"/>
          <w:numId w:val="23"/>
        </w:numPr>
        <w:spacing w:after="160" w:line="259" w:lineRule="auto"/>
        <w:rPr>
          <w:sz w:val="22"/>
        </w:rPr>
      </w:pPr>
      <w:r w:rsidRPr="006B5D72">
        <w:rPr>
          <w:sz w:val="22"/>
        </w:rPr>
        <w:t>Maritime Connectivity Platform (MCP) as a framework for secure maritime data exchange:</w:t>
      </w:r>
    </w:p>
    <w:p w14:paraId="03B9C20C" w14:textId="77777777" w:rsidR="006B5D72" w:rsidRPr="006B5D72" w:rsidRDefault="006B5D72" w:rsidP="00D97A07">
      <w:pPr>
        <w:pStyle w:val="Lijstalinea"/>
        <w:numPr>
          <w:ilvl w:val="1"/>
          <w:numId w:val="23"/>
        </w:numPr>
        <w:spacing w:after="160" w:line="259" w:lineRule="auto"/>
        <w:rPr>
          <w:sz w:val="22"/>
        </w:rPr>
      </w:pPr>
      <w:r w:rsidRPr="006B5D72">
        <w:rPr>
          <w:sz w:val="22"/>
        </w:rPr>
        <w:t>Documentation on MCP PKI</w:t>
      </w:r>
    </w:p>
    <w:p w14:paraId="0856083A" w14:textId="77777777" w:rsidR="006B5D72" w:rsidRPr="006B5D72" w:rsidRDefault="006B5D72" w:rsidP="00D97A07">
      <w:pPr>
        <w:pStyle w:val="Lijstalinea"/>
        <w:numPr>
          <w:ilvl w:val="1"/>
          <w:numId w:val="23"/>
        </w:numPr>
        <w:spacing w:after="160" w:line="259" w:lineRule="auto"/>
        <w:rPr>
          <w:sz w:val="22"/>
        </w:rPr>
      </w:pPr>
      <w:r w:rsidRPr="006B5D72">
        <w:rPr>
          <w:sz w:val="22"/>
        </w:rPr>
        <w:t>Identity Management</w:t>
      </w:r>
    </w:p>
    <w:p w14:paraId="67863F95"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Usage of MCP-MRNs </w:t>
      </w:r>
    </w:p>
    <w:p w14:paraId="24421EE8" w14:textId="184BD0FB" w:rsidR="006B5D72" w:rsidRPr="006B5D72" w:rsidRDefault="006B5D72" w:rsidP="00D97A07">
      <w:pPr>
        <w:pStyle w:val="Lijstalinea"/>
        <w:numPr>
          <w:ilvl w:val="1"/>
          <w:numId w:val="23"/>
        </w:numPr>
        <w:spacing w:after="160" w:line="259" w:lineRule="auto"/>
        <w:rPr>
          <w:sz w:val="22"/>
        </w:rPr>
      </w:pPr>
      <w:commentRangeStart w:id="805"/>
      <w:r w:rsidRPr="006B5D72">
        <w:rPr>
          <w:sz w:val="22"/>
        </w:rPr>
        <w:t>MMS as a secure low-bandwidth messaging service</w:t>
      </w:r>
      <w:commentRangeEnd w:id="805"/>
      <w:r w:rsidR="008117C7">
        <w:rPr>
          <w:rStyle w:val="Verwijzingopmerking"/>
        </w:rPr>
        <w:commentReference w:id="805"/>
      </w:r>
    </w:p>
    <w:p w14:paraId="17A873B7" w14:textId="3F0AE4ED" w:rsidR="006B5D72" w:rsidRPr="006B5D72" w:rsidDel="00847EA6" w:rsidRDefault="006B5D72" w:rsidP="00D97A07">
      <w:pPr>
        <w:pStyle w:val="Lijstalinea"/>
        <w:numPr>
          <w:ilvl w:val="0"/>
          <w:numId w:val="23"/>
        </w:numPr>
        <w:spacing w:after="160" w:line="259" w:lineRule="auto"/>
        <w:rPr>
          <w:del w:id="806" w:author="Martijn Ebben" w:date="2023-09-28T14:22:00Z"/>
          <w:sz w:val="22"/>
        </w:rPr>
      </w:pPr>
      <w:del w:id="807" w:author="Martijn Ebben" w:date="2023-09-28T14:22:00Z">
        <w:r w:rsidRPr="006B5D72" w:rsidDel="00847EA6">
          <w:rPr>
            <w:sz w:val="22"/>
          </w:rPr>
          <w:delText>IMO/BIMCO Documents (not specific to MS)</w:delText>
        </w:r>
      </w:del>
    </w:p>
    <w:p w14:paraId="346BE742" w14:textId="507A09F6" w:rsidR="006B5D72" w:rsidRPr="006B5D72" w:rsidDel="00847EA6" w:rsidRDefault="006B5D72" w:rsidP="00D97A07">
      <w:pPr>
        <w:pStyle w:val="Lijstalinea"/>
        <w:numPr>
          <w:ilvl w:val="1"/>
          <w:numId w:val="23"/>
        </w:numPr>
        <w:spacing w:after="160" w:line="259" w:lineRule="auto"/>
        <w:rPr>
          <w:del w:id="808" w:author="Martijn Ebben" w:date="2023-09-28T14:22:00Z"/>
          <w:sz w:val="22"/>
        </w:rPr>
      </w:pPr>
      <w:del w:id="809" w:author="Martijn Ebben" w:date="2023-09-28T14:22:00Z">
        <w:r w:rsidRPr="006B5D72" w:rsidDel="00847EA6">
          <w:rPr>
            <w:sz w:val="22"/>
          </w:rPr>
          <w:delText>The Guidelines on Cyber Security onboard Ships - Version 4</w:delText>
        </w:r>
      </w:del>
    </w:p>
    <w:p w14:paraId="2A939629" w14:textId="34EF0995" w:rsidR="006B5D72" w:rsidRPr="006B5D72" w:rsidDel="00847EA6" w:rsidRDefault="006B5D72" w:rsidP="00D97A07">
      <w:pPr>
        <w:pStyle w:val="Lijstalinea"/>
        <w:numPr>
          <w:ilvl w:val="1"/>
          <w:numId w:val="23"/>
        </w:numPr>
        <w:spacing w:after="160" w:line="259" w:lineRule="auto"/>
        <w:rPr>
          <w:del w:id="810" w:author="Martijn Ebben" w:date="2023-09-28T14:22:00Z"/>
          <w:sz w:val="22"/>
        </w:rPr>
      </w:pPr>
      <w:commentRangeStart w:id="811"/>
      <w:del w:id="812" w:author="Martijn Ebben" w:date="2023-09-28T14:22:00Z">
        <w:r w:rsidRPr="006B5D72" w:rsidDel="00847EA6">
          <w:rPr>
            <w:sz w:val="22"/>
          </w:rPr>
          <w:delText>MSC-FAL.1/Circ.3</w:delText>
        </w:r>
        <w:commentRangeEnd w:id="811"/>
        <w:r w:rsidR="00CB679D" w:rsidDel="00847EA6">
          <w:rPr>
            <w:rStyle w:val="Verwijzingopmerking"/>
          </w:rPr>
          <w:commentReference w:id="811"/>
        </w:r>
      </w:del>
    </w:p>
    <w:p w14:paraId="7AF46BCC" w14:textId="7DC07B04" w:rsidR="006B5D72" w:rsidRPr="006B5D72" w:rsidDel="00847EA6" w:rsidRDefault="006B5D72" w:rsidP="00D97A07">
      <w:pPr>
        <w:pStyle w:val="Lijstalinea"/>
        <w:numPr>
          <w:ilvl w:val="1"/>
          <w:numId w:val="23"/>
        </w:numPr>
        <w:spacing w:after="160" w:line="259" w:lineRule="auto"/>
        <w:rPr>
          <w:del w:id="813" w:author="Martijn Ebben" w:date="2023-09-28T14:22:00Z"/>
          <w:sz w:val="22"/>
        </w:rPr>
      </w:pPr>
      <w:del w:id="814" w:author="Martijn Ebben" w:date="2023-09-28T14:22:00Z">
        <w:r w:rsidRPr="006B5D72" w:rsidDel="00847EA6">
          <w:rPr>
            <w:sz w:val="22"/>
          </w:rPr>
          <w:delText>Resolution MSC.428(98)</w:delText>
        </w:r>
      </w:del>
    </w:p>
    <w:p w14:paraId="0DD86733" w14:textId="77777777" w:rsidR="006B5D72" w:rsidRPr="006B5D72" w:rsidRDefault="006B5D72" w:rsidP="006B5D72">
      <w:pPr>
        <w:rPr>
          <w:sz w:val="22"/>
        </w:rPr>
      </w:pPr>
    </w:p>
    <w:p w14:paraId="41FBCD32" w14:textId="4816CC60" w:rsidR="006B5D72" w:rsidRPr="006B5D72" w:rsidRDefault="006B5D72" w:rsidP="00151C27">
      <w:pPr>
        <w:pStyle w:val="Kop2"/>
      </w:pPr>
      <w:bookmarkStart w:id="815" w:name="_Toc146796892"/>
      <w:r w:rsidRPr="006B5D72">
        <w:lastRenderedPageBreak/>
        <w:t>Potential Gaps</w:t>
      </w:r>
      <w:bookmarkEnd w:id="815"/>
    </w:p>
    <w:p w14:paraId="73FBBD72" w14:textId="5F9C7500" w:rsidR="004D3D89" w:rsidDel="008117C7" w:rsidRDefault="004D3D89" w:rsidP="004D3D89">
      <w:pPr>
        <w:pStyle w:val="Heading2separationline"/>
        <w:rPr>
          <w:del w:id="816" w:author="Martijn Ebben" w:date="2023-09-28T11:41:00Z"/>
        </w:rPr>
      </w:pPr>
    </w:p>
    <w:p w14:paraId="1CFD500E" w14:textId="386A720B" w:rsidR="008117C7" w:rsidRDefault="006B5D72" w:rsidP="00D97A07">
      <w:pPr>
        <w:pStyle w:val="Lijstalinea"/>
        <w:numPr>
          <w:ilvl w:val="0"/>
          <w:numId w:val="28"/>
        </w:numPr>
        <w:spacing w:after="160" w:line="259" w:lineRule="auto"/>
        <w:rPr>
          <w:ins w:id="817" w:author="Martijn Ebben" w:date="2023-09-28T12:44:00Z"/>
          <w:sz w:val="22"/>
        </w:rPr>
      </w:pPr>
      <w:del w:id="818" w:author="Martijn Ebben" w:date="2023-09-28T11:41:00Z">
        <w:r w:rsidRPr="006B5D72" w:rsidDel="008117C7">
          <w:rPr>
            <w:sz w:val="22"/>
          </w:rPr>
          <w:delText>How to operate a maritime service from the provider perspective (is it use-case specific?)</w:delText>
        </w:r>
      </w:del>
      <w:ins w:id="819" w:author="Martijn Ebben" w:date="2023-09-28T11:40:00Z">
        <w:r w:rsidR="008117C7">
          <w:rPr>
            <w:sz w:val="22"/>
          </w:rPr>
          <w:t xml:space="preserve">Measures to provide authentication in existing systems like AIS and VDES are still </w:t>
        </w:r>
      </w:ins>
      <w:ins w:id="820" w:author="Martijn Ebben" w:date="2023-09-28T11:41:00Z">
        <w:r w:rsidR="008117C7">
          <w:rPr>
            <w:sz w:val="22"/>
          </w:rPr>
          <w:t>in development.</w:t>
        </w:r>
      </w:ins>
    </w:p>
    <w:p w14:paraId="6D2EF6B3" w14:textId="1D5B1F14" w:rsidR="00B66E2B" w:rsidRPr="006C7A23" w:rsidRDefault="00B66E2B" w:rsidP="00B66E2B">
      <w:pPr>
        <w:pStyle w:val="Lijstalinea"/>
        <w:numPr>
          <w:ilvl w:val="0"/>
          <w:numId w:val="28"/>
        </w:numPr>
        <w:spacing w:after="160" w:line="259" w:lineRule="auto"/>
        <w:rPr>
          <w:sz w:val="22"/>
        </w:rPr>
      </w:pPr>
      <w:ins w:id="821" w:author="Martijn Ebben" w:date="2023-09-28T12:44:00Z">
        <w:r>
          <w:rPr>
            <w:sz w:val="22"/>
          </w:rPr>
          <w:t>IALA GXXXX: G</w:t>
        </w:r>
        <w:r w:rsidRPr="00F21E05">
          <w:rPr>
            <w:sz w:val="22"/>
          </w:rPr>
          <w:t>uideline on VDES VDL integrity monitoring</w:t>
        </w:r>
        <w:r>
          <w:rPr>
            <w:sz w:val="22"/>
          </w:rPr>
          <w:t xml:space="preserve"> (in development)</w:t>
        </w:r>
      </w:ins>
    </w:p>
    <w:p w14:paraId="56CE6E45" w14:textId="3A59B96B" w:rsidR="006B5D72" w:rsidRPr="006B5D72" w:rsidDel="008117C7" w:rsidRDefault="006B5D72" w:rsidP="00D97A07">
      <w:pPr>
        <w:pStyle w:val="Lijstalinea"/>
        <w:numPr>
          <w:ilvl w:val="0"/>
          <w:numId w:val="28"/>
        </w:numPr>
        <w:spacing w:after="160" w:line="259" w:lineRule="auto"/>
        <w:rPr>
          <w:del w:id="822" w:author="Martijn Ebben" w:date="2023-09-28T11:39:00Z"/>
          <w:sz w:val="22"/>
        </w:rPr>
      </w:pPr>
      <w:del w:id="823" w:author="Martijn Ebben" w:date="2023-09-28T11:39:00Z">
        <w:r w:rsidRPr="006B5D72" w:rsidDel="008117C7">
          <w:rPr>
            <w:sz w:val="22"/>
          </w:rPr>
          <w:delText xml:space="preserve">Procedures for incidents, disaster recovery, risk mitigation (could be covered by a more general guideline also applicable to VTS &amp; AtoN (?)) </w:delText>
        </w:r>
      </w:del>
    </w:p>
    <w:p w14:paraId="48693391" w14:textId="0AC55C1B" w:rsidR="006B5D72" w:rsidRPr="008117C7" w:rsidDel="008117C7" w:rsidRDefault="006B5D72">
      <w:pPr>
        <w:spacing w:after="160" w:line="259" w:lineRule="auto"/>
        <w:rPr>
          <w:del w:id="824" w:author="Martijn Ebben" w:date="2023-09-28T11:40:00Z"/>
          <w:sz w:val="22"/>
          <w:rPrChange w:id="825" w:author="Martijn Ebben" w:date="2023-09-28T11:39:00Z">
            <w:rPr>
              <w:del w:id="826" w:author="Martijn Ebben" w:date="2023-09-28T11:40:00Z"/>
            </w:rPr>
          </w:rPrChange>
        </w:rPr>
        <w:pPrChange w:id="827" w:author="Martijn Ebben" w:date="2023-09-28T11:39:00Z">
          <w:pPr>
            <w:pStyle w:val="Lijstalinea"/>
            <w:numPr>
              <w:numId w:val="28"/>
            </w:numPr>
            <w:spacing w:after="160" w:line="259" w:lineRule="auto"/>
            <w:ind w:hanging="360"/>
          </w:pPr>
        </w:pPrChange>
      </w:pPr>
      <w:del w:id="828" w:author="Martijn Ebben" w:date="2023-09-28T11:39:00Z">
        <w:r w:rsidRPr="008117C7" w:rsidDel="008117C7">
          <w:rPr>
            <w:sz w:val="22"/>
            <w:rPrChange w:id="829" w:author="Martijn Ebben" w:date="2023-09-28T11:39:00Z">
              <w:rPr/>
            </w:rPrChange>
          </w:rPr>
          <w:delText>How to model (decentralized) trust relations and implement them securely (WIP @ MCP consortium)</w:delText>
        </w:r>
      </w:del>
    </w:p>
    <w:p w14:paraId="06EC2E1A" w14:textId="099EB79C" w:rsidR="006B5D72" w:rsidRPr="006B5D72" w:rsidDel="008117C7" w:rsidRDefault="006B5D72" w:rsidP="00D97A07">
      <w:pPr>
        <w:pStyle w:val="Lijstalinea"/>
        <w:numPr>
          <w:ilvl w:val="0"/>
          <w:numId w:val="28"/>
        </w:numPr>
        <w:spacing w:after="160" w:line="259" w:lineRule="auto"/>
        <w:rPr>
          <w:del w:id="830" w:author="Martijn Ebben" w:date="2023-09-28T11:40:00Z"/>
          <w:sz w:val="22"/>
        </w:rPr>
      </w:pPr>
      <w:del w:id="831" w:author="Martijn Ebben" w:date="2023-09-28T11:40:00Z">
        <w:r w:rsidRPr="006B5D72" w:rsidDel="008117C7">
          <w:rPr>
            <w:sz w:val="22"/>
          </w:rPr>
          <w:delText>Using low-bandwidth communication channels (like VDES) is currently a general gap for MS (not only for cyber security).</w:delText>
        </w:r>
      </w:del>
    </w:p>
    <w:p w14:paraId="2DB1488E" w14:textId="77777777" w:rsidR="00710647" w:rsidRPr="006B5D72" w:rsidRDefault="00710647">
      <w:pPr>
        <w:spacing w:after="160" w:line="259" w:lineRule="auto"/>
        <w:rPr>
          <w:sz w:val="22"/>
        </w:rPr>
        <w:pPrChange w:id="832" w:author="Martijn Ebben" w:date="2023-09-28T11:40:00Z">
          <w:pPr/>
        </w:pPrChange>
      </w:pPr>
    </w:p>
    <w:p w14:paraId="05393067" w14:textId="2DA1D645" w:rsidR="000A7644" w:rsidRDefault="00BA77BF" w:rsidP="00D80EB4">
      <w:pPr>
        <w:pStyle w:val="Kop1"/>
      </w:pPr>
      <w:bookmarkStart w:id="833" w:name="_Toc146796893"/>
      <w:r>
        <w:t xml:space="preserve">Considerations for </w:t>
      </w:r>
      <w:r w:rsidR="00D80EB4">
        <w:t>VTS</w:t>
      </w:r>
      <w:bookmarkEnd w:id="833"/>
    </w:p>
    <w:p w14:paraId="7E029776" w14:textId="77777777" w:rsidR="001072FD" w:rsidRPr="00F55AD7" w:rsidRDefault="001072FD" w:rsidP="001072FD">
      <w:pPr>
        <w:pStyle w:val="Heading1separationline"/>
      </w:pPr>
    </w:p>
    <w:p w14:paraId="2F6613C0" w14:textId="40D5BEB5" w:rsidR="00BA77BF" w:rsidRDefault="00E17487" w:rsidP="00BA1C02">
      <w:pPr>
        <w:pStyle w:val="Plattetekst"/>
      </w:pPr>
      <w:r w:rsidRPr="00F01347">
        <w:t xml:space="preserve">In VTS, </w:t>
      </w:r>
      <w:r>
        <w:t xml:space="preserve">cyber security risks focus on three main areas, namely the sensors, the </w:t>
      </w:r>
      <w:ins w:id="834" w:author="Ebben, Martijn" w:date="2023-09-26T13:33:00Z">
        <w:r w:rsidR="00C872F0">
          <w:t>VTS Core (</w:t>
        </w:r>
      </w:ins>
      <w:r>
        <w:t>presentation</w:t>
      </w:r>
      <w:ins w:id="835" w:author="Ebben, Martijn" w:date="2023-09-26T11:34:00Z">
        <w:r w:rsidR="009E0569">
          <w:t>/processing</w:t>
        </w:r>
      </w:ins>
      <w:ins w:id="836" w:author="Ebben, Martijn" w:date="2023-09-26T13:33:00Z">
        <w:r w:rsidR="00C872F0">
          <w:t>)</w:t>
        </w:r>
      </w:ins>
      <w:r>
        <w:t xml:space="preserve"> </w:t>
      </w:r>
      <w:del w:id="837" w:author="Ebben, Martijn" w:date="2023-09-26T13:34:00Z">
        <w:r w:rsidDel="00C872F0">
          <w:delText xml:space="preserve">(VTS </w:delText>
        </w:r>
      </w:del>
      <w:r>
        <w:t>systems</w:t>
      </w:r>
      <w:del w:id="838" w:author="Ebben, Martijn" w:date="2023-09-26T13:34:00Z">
        <w:r w:rsidDel="00C872F0">
          <w:delText>)</w:delText>
        </w:r>
      </w:del>
      <w:r>
        <w:t xml:space="preserve"> and the communication systems, all with their unique risks</w:t>
      </w:r>
      <w:r w:rsidR="00BA77BF">
        <w:t xml:space="preserve"> and potential mitigating measures</w:t>
      </w:r>
      <w:r>
        <w:t>.</w:t>
      </w:r>
    </w:p>
    <w:p w14:paraId="522F3D34" w14:textId="59627654" w:rsidR="009D1D7E" w:rsidRDefault="009D1D7E" w:rsidP="00BA1C02">
      <w:pPr>
        <w:pStyle w:val="Plattetekst"/>
      </w:pPr>
      <w:r>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r w:rsidR="00860206">
        <w:t xml:space="preserve"> A risk assessment is a good approach to find this balance.</w:t>
      </w:r>
    </w:p>
    <w:p w14:paraId="316262D0" w14:textId="5FC65CD2" w:rsidR="00860206" w:rsidRDefault="00860206" w:rsidP="00BA1C02">
      <w:pPr>
        <w:pStyle w:val="Plattetekst"/>
      </w:pPr>
      <w:r>
        <w:t>With the intended increased provision of VTS Digital Services (S-210, S-212 ...), to some extent replacing provision via voice based communication, data integrity become a vital focus point against e.g. Liability issues. Furthermore all exchanged and provisioned data (services) need to be fully traceable, i.e. logged/archived as a function provisioned by the VTS System, beside voice and sensor data as should be in place already; the integrity and secure storage hereof will be essential within a VTS centre.</w:t>
      </w:r>
    </w:p>
    <w:p w14:paraId="6CFE7237" w14:textId="19D87EF6" w:rsidR="00BA77BF" w:rsidRDefault="00BA77BF" w:rsidP="00BA1C02">
      <w:pPr>
        <w:pStyle w:val="Plattetekst"/>
      </w:pPr>
      <w:commentRangeStart w:id="839"/>
      <w:commentRangeStart w:id="840"/>
      <w:r>
        <w:t xml:space="preserve">Besides the </w:t>
      </w:r>
      <w:r w:rsidR="00193A43">
        <w:t xml:space="preserve">systems for VTS </w:t>
      </w:r>
      <w:commentRangeEnd w:id="839"/>
      <w:r w:rsidR="00A71BBC">
        <w:rPr>
          <w:rStyle w:val="Verwijzingopmerking"/>
        </w:rPr>
        <w:commentReference w:id="839"/>
      </w:r>
      <w:commentRangeEnd w:id="840"/>
      <w:r w:rsidR="00743608">
        <w:rPr>
          <w:rStyle w:val="Verwijzingopmerking"/>
        </w:rPr>
        <w:commentReference w:id="840"/>
      </w:r>
      <w:r w:rsidR="00193A43">
        <w:t>there are often administrative systems used. These are usually qualified as “standard” office systems and application and handled as appropriate in terms of cyber security.</w:t>
      </w:r>
    </w:p>
    <w:p w14:paraId="218B5113" w14:textId="77777777" w:rsidR="009224FA" w:rsidRDefault="009224FA" w:rsidP="00BA1C02">
      <w:pPr>
        <w:pStyle w:val="Plattetekst"/>
      </w:pPr>
    </w:p>
    <w:p w14:paraId="00653512" w14:textId="75DF0366" w:rsidR="009224FA" w:rsidRDefault="009224FA" w:rsidP="009224FA">
      <w:pPr>
        <w:pStyle w:val="Kop2"/>
      </w:pPr>
      <w:bookmarkStart w:id="841" w:name="_Toc146796894"/>
      <w:r>
        <w:t>General guidance for VTS</w:t>
      </w:r>
      <w:bookmarkEnd w:id="841"/>
    </w:p>
    <w:p w14:paraId="45B1A6A4" w14:textId="77777777" w:rsidR="009224FA" w:rsidRDefault="009224FA" w:rsidP="009224FA">
      <w:pPr>
        <w:pStyle w:val="Plattetekst"/>
      </w:pPr>
      <w:r w:rsidRPr="00842019">
        <w:t>Alth</w:t>
      </w:r>
      <w:r w:rsidRPr="00176CFD">
        <w:t xml:space="preserve">ough </w:t>
      </w:r>
      <w:r>
        <w:t>mostly part of many existing standards, it is emphasised that attention is paid to the following topics when establishing or working on VTS systems:</w:t>
      </w:r>
    </w:p>
    <w:p w14:paraId="4B52B6C6" w14:textId="77777777" w:rsidR="009224FA" w:rsidRPr="00D95981" w:rsidRDefault="009224FA" w:rsidP="009224FA">
      <w:pPr>
        <w:pStyle w:val="List1"/>
        <w:numPr>
          <w:ilvl w:val="0"/>
          <w:numId w:val="41"/>
        </w:numPr>
      </w:pPr>
      <w:r w:rsidRPr="00743608">
        <w:rPr>
          <w:b/>
          <w:bCs/>
        </w:rPr>
        <w:t>Documentation</w:t>
      </w:r>
      <w:r>
        <w:rPr>
          <w:b/>
          <w:bCs/>
        </w:rPr>
        <w:t xml:space="preserve"> and procedures</w:t>
      </w:r>
      <w:r w:rsidRPr="00842019">
        <w:t xml:space="preserve"> </w:t>
      </w:r>
      <w:r>
        <w:t>are i</w:t>
      </w:r>
      <w:r w:rsidRPr="00176CFD">
        <w:t xml:space="preserve">mportant </w:t>
      </w:r>
      <w:r>
        <w:t xml:space="preserve">to ensure consistent implementation and maintenance, </w:t>
      </w:r>
      <w:r w:rsidRPr="00176CFD">
        <w:t>in particular</w:t>
      </w:r>
      <w:r>
        <w:t xml:space="preserve"> security procedures, especially as VTS systems may be spread over a large geographical area and/or difficult to visit.</w:t>
      </w:r>
    </w:p>
    <w:p w14:paraId="3F3A9FF3" w14:textId="7A91F53F" w:rsidR="009224FA" w:rsidRDefault="009224FA" w:rsidP="009224FA">
      <w:pPr>
        <w:pStyle w:val="List1"/>
      </w:pPr>
      <w:r w:rsidRPr="00D95981">
        <w:t xml:space="preserve">Pay attention to </w:t>
      </w:r>
      <w:r w:rsidRPr="00743608">
        <w:rPr>
          <w:b/>
          <w:bCs/>
        </w:rPr>
        <w:t>network segmentation</w:t>
      </w:r>
      <w:ins w:id="842" w:author="Ebben, Martijn" w:date="2023-09-26T12:03:00Z">
        <w:r w:rsidR="003B78C1">
          <w:rPr>
            <w:rStyle w:val="Voetnootmarkering"/>
            <w:b/>
            <w:bCs/>
          </w:rPr>
          <w:footnoteReference w:id="2"/>
        </w:r>
      </w:ins>
      <w:r w:rsidRPr="00842019">
        <w:t xml:space="preserve"> </w:t>
      </w:r>
      <w:r w:rsidRPr="00176CFD">
        <w:t>to lower the risk of an attacker reaching a VTS system whe</w:t>
      </w:r>
      <w:r w:rsidRPr="0052035B">
        <w:t>n an office system is compromised. Th</w:t>
      </w:r>
      <w:r w:rsidRPr="004717C8">
        <w:t>i</w:t>
      </w:r>
      <w:r w:rsidRPr="00A14FE7">
        <w:t>s</w:t>
      </w:r>
      <w:r w:rsidRPr="00813305">
        <w:t xml:space="preserve"> </w:t>
      </w:r>
      <w:r w:rsidRPr="00D95981">
        <w:t xml:space="preserve">also counts for </w:t>
      </w:r>
      <w:r>
        <w:t>networks within the VTS system itself; i.e. VHF systems should be separated from radar systems</w:t>
      </w:r>
    </w:p>
    <w:p w14:paraId="4716F4D5" w14:textId="77777777" w:rsidR="009224FA" w:rsidRDefault="009224FA" w:rsidP="009224FA">
      <w:pPr>
        <w:pStyle w:val="List1"/>
      </w:pPr>
      <w:r>
        <w:t xml:space="preserve">Well established </w:t>
      </w:r>
      <w:r w:rsidRPr="00743608">
        <w:rPr>
          <w:b/>
          <w:bCs/>
        </w:rPr>
        <w:t>maintenance procedures</w:t>
      </w:r>
      <w:r>
        <w:t xml:space="preserve"> contribute to a cyber secure system, especially well tested and timely applied security patches</w:t>
      </w:r>
    </w:p>
    <w:p w14:paraId="56BB7B20" w14:textId="77777777" w:rsidR="009224FA" w:rsidRDefault="009224FA" w:rsidP="009224FA">
      <w:pPr>
        <w:pStyle w:val="List1"/>
      </w:pPr>
      <w:r w:rsidRPr="00743608">
        <w:rPr>
          <w:b/>
          <w:bCs/>
        </w:rPr>
        <w:lastRenderedPageBreak/>
        <w:t>Remote access</w:t>
      </w:r>
      <w:r>
        <w:t xml:space="preserve"> should be minimised to absolutely necessary access by employees and/or third parties. Authentication and authorisation of users and technical monitoring/logging of all remote activity should be </w:t>
      </w:r>
      <w:r w:rsidRPr="001E13F4">
        <w:t>i</w:t>
      </w:r>
      <w:r w:rsidRPr="00A14FE7">
        <w:t>m</w:t>
      </w:r>
      <w:r w:rsidRPr="00813305">
        <w:t>p</w:t>
      </w:r>
      <w:r w:rsidRPr="001E13F4">
        <w:t>lemented and validated.</w:t>
      </w:r>
      <w:r>
        <w:t xml:space="preserve"> Also time restriction in remote access should always be considered.</w:t>
      </w:r>
    </w:p>
    <w:p w14:paraId="716F5C1B" w14:textId="030CB245" w:rsidR="009224FA" w:rsidRPr="001E13F4" w:rsidRDefault="009224FA" w:rsidP="009224FA">
      <w:pPr>
        <w:pStyle w:val="List1"/>
      </w:pPr>
      <w:r w:rsidRPr="00F11C2C">
        <w:rPr>
          <w:b/>
          <w:bCs/>
        </w:rPr>
        <w:t>Interfaces</w:t>
      </w:r>
      <w:ins w:id="846" w:author="Ebben, Martijn" w:date="2023-09-26T12:04:00Z">
        <w:r w:rsidR="007F0975">
          <w:rPr>
            <w:rStyle w:val="Voetnootmarkering"/>
            <w:b/>
            <w:bCs/>
          </w:rPr>
          <w:footnoteReference w:id="3"/>
        </w:r>
      </w:ins>
      <w:r>
        <w:t xml:space="preserve"> with systems outside the VTS networks, for example for monitoring and predictive maintenance, should only be implemented after a risk assessment.</w:t>
      </w:r>
    </w:p>
    <w:p w14:paraId="582D5DB6" w14:textId="77777777" w:rsidR="009224FA" w:rsidRDefault="009224FA" w:rsidP="009224FA">
      <w:pPr>
        <w:pStyle w:val="List1"/>
      </w:pPr>
      <w:r w:rsidRPr="00743608">
        <w:t>VTS personnel</w:t>
      </w:r>
      <w:r>
        <w:t>, both operational and technical</w:t>
      </w:r>
      <w:r w:rsidRPr="008D65D1">
        <w:t xml:space="preserve"> should</w:t>
      </w:r>
      <w:r>
        <w:t xml:space="preserve"> continuously</w:t>
      </w:r>
      <w:r w:rsidRPr="00442190">
        <w:t xml:space="preserve"> be </w:t>
      </w:r>
      <w:r w:rsidRPr="00743608">
        <w:rPr>
          <w:b/>
          <w:bCs/>
        </w:rPr>
        <w:t>educated</w:t>
      </w:r>
      <w:r w:rsidRPr="00442190">
        <w:t xml:space="preserve"> on cyber security aw</w:t>
      </w:r>
      <w:r w:rsidRPr="008D65D1">
        <w:t>areness and detect</w:t>
      </w:r>
      <w:r w:rsidRPr="00A14FE7">
        <w:t>i</w:t>
      </w:r>
      <w:r w:rsidRPr="00743608">
        <w:t>on of malicious activity within the VTS systems</w:t>
      </w:r>
    </w:p>
    <w:p w14:paraId="5F70EA27" w14:textId="146EDB41" w:rsidR="009224FA" w:rsidRDefault="009224FA" w:rsidP="009224FA">
      <w:pPr>
        <w:pStyle w:val="List1"/>
      </w:pPr>
      <w:r>
        <w:t>Consider cyber security when establishing or renewing a VTS system, including risks introduced by using third party services</w:t>
      </w:r>
      <w:ins w:id="850" w:author="Ebben, Martijn" w:date="2023-09-26T11:36:00Z">
        <w:r w:rsidR="00E374C2">
          <w:t>, including private or public cloud services</w:t>
        </w:r>
      </w:ins>
      <w:r>
        <w:t>.</w:t>
      </w:r>
    </w:p>
    <w:p w14:paraId="09D3CE9C" w14:textId="77777777" w:rsidR="009224FA" w:rsidRDefault="009224FA" w:rsidP="009224FA">
      <w:pPr>
        <w:pStyle w:val="List1"/>
      </w:pPr>
      <w:r>
        <w:t xml:space="preserve">When implementing technical measures, consider the relation between cyber security and (physical) </w:t>
      </w:r>
      <w:r w:rsidRPr="00743608">
        <w:rPr>
          <w:b/>
          <w:bCs/>
        </w:rPr>
        <w:t>safety</w:t>
      </w:r>
      <w:r>
        <w:t>, including safety of navigation. These may complement each other, but one may also have a negative influence on the other.</w:t>
      </w:r>
    </w:p>
    <w:p w14:paraId="2F77E516" w14:textId="53C97C54" w:rsidR="009224FA" w:rsidRDefault="009224FA" w:rsidP="009224FA">
      <w:pPr>
        <w:pStyle w:val="List1"/>
      </w:pPr>
      <w:r w:rsidRPr="009A4E91">
        <w:t xml:space="preserve">A </w:t>
      </w:r>
      <w:r w:rsidRPr="00274F67">
        <w:rPr>
          <w:b/>
          <w:bCs/>
        </w:rPr>
        <w:t>Business Continuity Management plan</w:t>
      </w:r>
      <w:r w:rsidRPr="009A4E91">
        <w:t xml:space="preserve"> for VTS should be implemented to react to and recover from a cyber attack by management, operational and technical means in a structured way</w:t>
      </w:r>
      <w:r>
        <w:t>.</w:t>
      </w:r>
    </w:p>
    <w:p w14:paraId="1B2EFEFB" w14:textId="76C91F6F" w:rsidR="00E17487" w:rsidRDefault="00E17487" w:rsidP="00BA1C02">
      <w:pPr>
        <w:pStyle w:val="Plattetekst"/>
        <w:rPr>
          <w:ins w:id="851" w:author="Ebben, Martijn" w:date="2023-09-26T11:54:00Z"/>
        </w:rPr>
      </w:pPr>
    </w:p>
    <w:p w14:paraId="099E1E2D" w14:textId="2361999F" w:rsidR="00FC63A9" w:rsidRDefault="00166BDD" w:rsidP="00BA1C02">
      <w:pPr>
        <w:pStyle w:val="Plattetekst"/>
        <w:rPr>
          <w:ins w:id="852" w:author="Ebben, Martijn" w:date="2023-09-26T11:58:00Z"/>
        </w:rPr>
      </w:pPr>
      <w:ins w:id="853" w:author="Ebben, Martijn" w:date="2023-09-26T11:54:00Z">
        <w:r>
          <w:t>Note that t</w:t>
        </w:r>
        <w:r w:rsidR="00FC63A9">
          <w:t>h</w:t>
        </w:r>
        <w:r>
          <w:t>is</w:t>
        </w:r>
        <w:r w:rsidR="00FC63A9">
          <w:t xml:space="preserve"> general </w:t>
        </w:r>
        <w:r>
          <w:t xml:space="preserve">guidance </w:t>
        </w:r>
      </w:ins>
      <w:ins w:id="854" w:author="Ebben, Martijn" w:date="2023-09-26T11:56:00Z">
        <w:r w:rsidR="00A7585E">
          <w:t xml:space="preserve">does not replace </w:t>
        </w:r>
        <w:r w:rsidR="00AC2E82">
          <w:t>the established standards</w:t>
        </w:r>
      </w:ins>
      <w:ins w:id="855" w:author="Ebben, Martijn" w:date="2023-09-26T11:57:00Z">
        <w:r w:rsidR="00AC2E82">
          <w:t xml:space="preserve"> and </w:t>
        </w:r>
        <w:r w:rsidR="00DA4A1E">
          <w:t>these should also be followed to implement other measures, such as an</w:t>
        </w:r>
      </w:ins>
      <w:ins w:id="856" w:author="Ebben, Martijn" w:date="2023-09-26T11:58:00Z">
        <w:r w:rsidR="00DA4A1E">
          <w:t xml:space="preserve">ti-malware and </w:t>
        </w:r>
        <w:r w:rsidR="008F5687">
          <w:t>password/identity management</w:t>
        </w:r>
        <w:r w:rsidR="001527C0">
          <w:t>, for example</w:t>
        </w:r>
        <w:r w:rsidR="008F5687">
          <w:t>.</w:t>
        </w:r>
      </w:ins>
    </w:p>
    <w:p w14:paraId="52CA54A2" w14:textId="77777777" w:rsidR="008F5687" w:rsidRDefault="008F5687" w:rsidP="00BA1C02">
      <w:pPr>
        <w:pStyle w:val="Plattetekst"/>
      </w:pPr>
    </w:p>
    <w:p w14:paraId="1CC7DC50" w14:textId="59DA37CB" w:rsidR="00E17487" w:rsidRDefault="00E17487" w:rsidP="00F01347">
      <w:pPr>
        <w:pStyle w:val="Kop2"/>
      </w:pPr>
      <w:bookmarkStart w:id="857" w:name="_Toc146796895"/>
      <w:r>
        <w:t>Sensors</w:t>
      </w:r>
      <w:bookmarkEnd w:id="857"/>
    </w:p>
    <w:p w14:paraId="0C75679E" w14:textId="446654ED" w:rsidR="00193A43" w:rsidRDefault="00E17487" w:rsidP="00BA1C02">
      <w:pPr>
        <w:pStyle w:val="Plattetekst"/>
      </w:pPr>
      <w:r>
        <w:t xml:space="preserve">When referring to sensors in the context of VTS, we mean the systems collecting data to enable VTS operators to have situational awareness. Examples are radars, CCTV cameras, hydrographic sensors, meteorologic sensors and AIS listeners/base stations. Their common attribute is that they are usually placed outside the actual VTS centres, often in publicly accessible areas. This makes them vulnerable to physical influences, both </w:t>
      </w:r>
      <w:r w:rsidR="00193A43">
        <w:t>deliberate</w:t>
      </w:r>
      <w:r>
        <w:t xml:space="preserve"> (vandalism, break-in, manipulation, disruption) and accidental (weather, natural disasters). Also the communication links are more vulnerable, whether these are </w:t>
      </w:r>
      <w:r w:rsidR="009D1D7E">
        <w:t>(buried) cables or wireless connections.</w:t>
      </w:r>
    </w:p>
    <w:p w14:paraId="1C77A03A" w14:textId="6DDCF1D7" w:rsidR="00193A43" w:rsidRDefault="00193A43" w:rsidP="00BA1C02">
      <w:pPr>
        <w:pStyle w:val="Plattetekst"/>
      </w:pPr>
      <w:r>
        <w:t xml:space="preserve">The following measures for improving resilience against deliberate and accidental </w:t>
      </w:r>
      <w:r w:rsidR="006D69D7">
        <w:t xml:space="preserve">cyber risks </w:t>
      </w:r>
      <w:r>
        <w:t>may be considered:</w:t>
      </w:r>
    </w:p>
    <w:p w14:paraId="543EB82C" w14:textId="235456A2" w:rsidR="00193A43" w:rsidRDefault="002B56A7" w:rsidP="009041FC">
      <w:pPr>
        <w:pStyle w:val="List1"/>
        <w:numPr>
          <w:ilvl w:val="0"/>
          <w:numId w:val="45"/>
        </w:numPr>
      </w:pPr>
      <w:r>
        <w:t>Part</w:t>
      </w:r>
      <w:r w:rsidR="00193A43">
        <w:t xml:space="preserve"> of the cyber security </w:t>
      </w:r>
      <w:r w:rsidR="00C4538F">
        <w:t xml:space="preserve">for sensors </w:t>
      </w:r>
      <w:r w:rsidR="00193A43">
        <w:t xml:space="preserve">will be formed by physical security. Consider qualitative 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5124670E" w:rsidR="00C44E2A" w:rsidRDefault="00C44E2A" w:rsidP="00F01347">
      <w:pPr>
        <w:pStyle w:val="List1"/>
      </w:pPr>
      <w:r>
        <w:t>Related to physical security, make sure authorisation for entering the site is controlled. Who has the keys? Is it a shared location?</w:t>
      </w:r>
    </w:p>
    <w:p w14:paraId="0170D7EC" w14:textId="3A7C00DA" w:rsidR="007F3052" w:rsidRDefault="00C4538F" w:rsidP="007F3052">
      <w:pPr>
        <w:pStyle w:val="List1"/>
      </w:pPr>
      <w:r>
        <w:t>Implement monitoring</w:t>
      </w:r>
      <w:ins w:id="858" w:author="Ebben, Martijn" w:date="2023-09-26T11:40:00Z">
        <w:r w:rsidR="00734DFB">
          <w:t>/detection</w:t>
        </w:r>
      </w:ins>
      <w:r>
        <w:t xml:space="preserve"> tools that not only monitor availability</w:t>
      </w:r>
      <w:ins w:id="859" w:author="Ebben, Martijn" w:date="2023-09-26T12:08:00Z">
        <w:r w:rsidR="00F634D8">
          <w:rPr>
            <w:rStyle w:val="Voetnootmarkering"/>
          </w:rPr>
          <w:footnoteReference w:id="4"/>
        </w:r>
      </w:ins>
      <w:r>
        <w:t xml:space="preserve"> but also data integrity</w:t>
      </w:r>
      <w:ins w:id="866" w:author="Ebben, Martijn" w:date="2023-09-26T12:07:00Z">
        <w:r w:rsidR="00AF4BDA">
          <w:rPr>
            <w:rStyle w:val="Voetnootmarkering"/>
          </w:rPr>
          <w:footnoteReference w:id="5"/>
        </w:r>
      </w:ins>
      <w:r>
        <w:t xml:space="preserve">. Think of ways to validate that received data is valid and authentic. </w:t>
      </w:r>
      <w:ins w:id="885" w:author="Ebben, Martijn" w:date="2023-09-26T11:41:00Z">
        <w:r w:rsidR="004931EA">
          <w:t xml:space="preserve">This </w:t>
        </w:r>
      </w:ins>
      <w:ins w:id="886" w:author="Ebben, Martijn" w:date="2023-09-26T11:44:00Z">
        <w:r w:rsidR="00A20655">
          <w:t xml:space="preserve">may </w:t>
        </w:r>
      </w:ins>
      <w:ins w:id="887" w:author="Ebben, Martijn" w:date="2023-09-26T11:45:00Z">
        <w:r w:rsidR="001C2B26">
          <w:t xml:space="preserve">be </w:t>
        </w:r>
        <w:r w:rsidR="00EB3ABC">
          <w:t>caused by accident or deliberately</w:t>
        </w:r>
      </w:ins>
      <w:ins w:id="888" w:author="Ebben, Martijn" w:date="2023-09-26T11:44:00Z">
        <w:r w:rsidR="00A20655">
          <w:t xml:space="preserve"> </w:t>
        </w:r>
        <w:r w:rsidR="001C2B26">
          <w:t xml:space="preserve">via radio communication </w:t>
        </w:r>
      </w:ins>
      <w:ins w:id="889" w:author="Ebben, Martijn" w:date="2023-09-26T12:22:00Z">
        <w:r w:rsidR="000F24C2">
          <w:t>or</w:t>
        </w:r>
      </w:ins>
      <w:ins w:id="890" w:author="Ebben, Martijn" w:date="2023-09-26T11:44:00Z">
        <w:r w:rsidR="005E3891">
          <w:t xml:space="preserve"> </w:t>
        </w:r>
      </w:ins>
      <w:ins w:id="891" w:author="Ebben, Martijn" w:date="2023-09-26T12:22:00Z">
        <w:r w:rsidR="00321895">
          <w:t>using</w:t>
        </w:r>
      </w:ins>
      <w:ins w:id="892" w:author="Ebben, Martijn" w:date="2023-09-26T11:46:00Z">
        <w:r w:rsidR="00D01BD0">
          <w:t xml:space="preserve"> communication links, via the network</w:t>
        </w:r>
      </w:ins>
      <w:ins w:id="893" w:author="Ebben, Martijn" w:date="2023-09-26T11:47:00Z">
        <w:r w:rsidR="005979DD">
          <w:t xml:space="preserve">. </w:t>
        </w:r>
      </w:ins>
      <w:commentRangeStart w:id="894"/>
      <w:del w:id="895" w:author="Ebben, Martijn" w:date="2023-09-26T11:41:00Z">
        <w:r w:rsidDel="00BC7289">
          <w:delText>For instance, water level will, in normal situations not rise 10 meter</w:delText>
        </w:r>
        <w:r w:rsidR="00C44E2A" w:rsidDel="00BC7289">
          <w:delText>s</w:delText>
        </w:r>
        <w:r w:rsidDel="00BC7289">
          <w:delText xml:space="preserve"> in 1 minute and a ship on a radar will not </w:delText>
        </w:r>
        <w:r w:rsidR="00C44E2A" w:rsidDel="00BC7289">
          <w:delText>move 100 meters</w:delText>
        </w:r>
        <w:r w:rsidDel="00BC7289">
          <w:delText xml:space="preserve"> in </w:delText>
        </w:r>
        <w:r w:rsidR="00C44E2A" w:rsidDel="00BC7289">
          <w:delText>3</w:delText>
        </w:r>
        <w:r w:rsidDel="00BC7289">
          <w:delText xml:space="preserve"> second</w:delText>
        </w:r>
        <w:r w:rsidR="00C44E2A" w:rsidDel="00BC7289">
          <w:delText>s</w:delText>
        </w:r>
        <w:r w:rsidDel="00BC7289">
          <w:delText>.</w:delText>
        </w:r>
        <w:r w:rsidR="00B63DA2" w:rsidDel="00BC7289">
          <w:delText xml:space="preserve"> Neither will </w:delText>
        </w:r>
        <w:r w:rsidR="005C7A06" w:rsidDel="00BC7289">
          <w:delText>an AIS message be received from a ship hundreds of miles away</w:delText>
        </w:r>
      </w:del>
      <w:commentRangeEnd w:id="894"/>
      <w:r w:rsidR="00BC7289">
        <w:rPr>
          <w:rStyle w:val="Verwijzingopmerking"/>
          <w:rFonts w:eastAsiaTheme="minorHAnsi" w:cstheme="minorBidi"/>
          <w:lang w:eastAsia="en-US"/>
        </w:rPr>
        <w:commentReference w:id="894"/>
      </w:r>
      <w:r w:rsidR="005C7A06">
        <w:t>.</w:t>
      </w:r>
    </w:p>
    <w:p w14:paraId="09C701D0" w14:textId="682AEA1E" w:rsidR="00C4538F" w:rsidDel="004D173D" w:rsidRDefault="007F3052" w:rsidP="007F3052">
      <w:pPr>
        <w:pStyle w:val="List1"/>
        <w:rPr>
          <w:moveFrom w:id="896" w:author="Ebben, Martijn" w:date="2023-09-26T11:52:00Z"/>
        </w:rPr>
      </w:pPr>
      <w:moveFromRangeStart w:id="897" w:author="Ebben, Martijn" w:date="2023-09-26T11:52:00Z" w:name="move146621537"/>
      <w:commentRangeStart w:id="898"/>
      <w:moveFrom w:id="899" w:author="Ebben, Martijn" w:date="2023-09-26T11:52:00Z">
        <w:r w:rsidDel="004D173D">
          <w:lastRenderedPageBreak/>
          <w:t>Awareness should be created amongst VTS personnel to recognise and respond appropriately to cyber incidents including (potential) integrity degradation of VTS information, including traffic image, data communication and voice communication. Training of VTS operators and maintenance staff is recommended.</w:t>
        </w:r>
      </w:moveFrom>
      <w:commentRangeEnd w:id="898"/>
      <w:r w:rsidR="00995125">
        <w:rPr>
          <w:rStyle w:val="Verwijzingopmerking"/>
          <w:rFonts w:eastAsiaTheme="minorHAnsi" w:cstheme="minorBidi"/>
          <w:lang w:eastAsia="en-US"/>
        </w:rPr>
        <w:commentReference w:id="898"/>
      </w:r>
    </w:p>
    <w:moveFromRangeEnd w:id="897"/>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when not programming the sensor and make sure it is documented so it is repeatable for the next sensor. Also, any unused (network) interfaces should be disabled at unmanned locations.</w:t>
      </w:r>
    </w:p>
    <w:p w14:paraId="781D31E2" w14:textId="451455CA" w:rsidR="00C44E2A" w:rsidRDefault="00C44E2A" w:rsidP="006D69D7">
      <w:pPr>
        <w:pStyle w:val="List1"/>
      </w:pPr>
      <w:r>
        <w:t>Apply encryption on communication links, whether they are wired (copper/fiber), wireless (beam/laser/LTE/Satcom), public (Internet/</w:t>
      </w:r>
      <w:r w:rsidR="006D69D7">
        <w:t>site2site service</w:t>
      </w:r>
      <w:r>
        <w:t>), or private (own cables)</w:t>
      </w:r>
      <w:r w:rsidR="006D69D7">
        <w:t xml:space="preserve"> to make sure eavesdropping and manipulation of the data</w:t>
      </w:r>
      <w:r w:rsidR="00487229">
        <w:t xml:space="preserve"> is prevented as much as possible</w:t>
      </w:r>
      <w:r w:rsidR="006D69D7">
        <w:t>.</w:t>
      </w:r>
    </w:p>
    <w:p w14:paraId="44D49E1F" w14:textId="4B92A25D" w:rsidR="00D83DF2" w:rsidRDefault="004D5003" w:rsidP="006D69D7">
      <w:pPr>
        <w:pStyle w:val="List1"/>
      </w:pPr>
      <w:r>
        <w:t xml:space="preserve">Apply authentication </w:t>
      </w:r>
      <w:r w:rsidR="00CA25EE">
        <w:t xml:space="preserve">where possible to be able to validate </w:t>
      </w:r>
      <w:r w:rsidR="00D5329F">
        <w:t xml:space="preserve">that data is actually originating from the device </w:t>
      </w:r>
      <w:r w:rsidR="00487229">
        <w:t xml:space="preserve">or system </w:t>
      </w:r>
      <w:r w:rsidR="00D5329F">
        <w:t>that it identifies itself as.</w:t>
      </w:r>
    </w:p>
    <w:p w14:paraId="14AA0E9A" w14:textId="04A586D5" w:rsidR="006D69D7" w:rsidRDefault="006D69D7" w:rsidP="006D69D7">
      <w:pPr>
        <w:pStyle w:val="List1"/>
      </w:pPr>
      <w:r>
        <w:t>Take measures to assure that if one sensor is compromised, this will not imply that all sensors may be compromised, e.g. as a result of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427BD41A" w14:textId="77777777" w:rsidR="00B25BFE" w:rsidRDefault="00B25BFE" w:rsidP="00BA1C02">
      <w:pPr>
        <w:pStyle w:val="Plattetekst"/>
      </w:pPr>
    </w:p>
    <w:p w14:paraId="4115087A" w14:textId="4E950547" w:rsidR="009D1D7E" w:rsidRDefault="008A74E4" w:rsidP="00F01347">
      <w:pPr>
        <w:pStyle w:val="Kop2"/>
      </w:pPr>
      <w:del w:id="900" w:author="Ebben, Martijn" w:date="2023-09-26T13:35:00Z">
        <w:r w:rsidDel="00DD37E5">
          <w:delText>Processing and p</w:delText>
        </w:r>
        <w:r w:rsidR="009D1D7E" w:rsidDel="00DD37E5">
          <w:delText>resentation</w:delText>
        </w:r>
      </w:del>
      <w:bookmarkStart w:id="901" w:name="_Toc146796896"/>
      <w:commentRangeStart w:id="902"/>
      <w:ins w:id="903" w:author="Ebben, Martijn" w:date="2023-09-26T13:35:00Z">
        <w:r w:rsidR="00DD37E5">
          <w:t>Core VTS systems</w:t>
        </w:r>
        <w:commentRangeEnd w:id="902"/>
        <w:r w:rsidR="004B3ED4">
          <w:rPr>
            <w:rStyle w:val="Verwijzingopmerking"/>
            <w:rFonts w:asciiTheme="minorHAnsi" w:eastAsiaTheme="minorHAnsi" w:hAnsiTheme="minorHAnsi" w:cstheme="minorBidi"/>
            <w:b w:val="0"/>
            <w:caps w:val="0"/>
            <w:color w:val="auto"/>
          </w:rPr>
          <w:commentReference w:id="902"/>
        </w:r>
      </w:ins>
      <w:bookmarkEnd w:id="901"/>
    </w:p>
    <w:p w14:paraId="3AFA97E0" w14:textId="1562AB1D" w:rsidR="009D1D7E" w:rsidRDefault="009D1D7E" w:rsidP="00BA1C02">
      <w:pPr>
        <w:pStyle w:val="Plattetekst"/>
      </w:pPr>
      <w:r>
        <w:t xml:space="preserve">The </w:t>
      </w:r>
      <w:del w:id="904" w:author="Ebben, Martijn" w:date="2023-09-26T13:35:00Z">
        <w:r w:rsidDel="004B3ED4">
          <w:delText xml:space="preserve">presentation </w:delText>
        </w:r>
      </w:del>
      <w:ins w:id="905" w:author="Ebben, Martijn" w:date="2023-09-26T13:35:00Z">
        <w:r w:rsidR="004B3ED4">
          <w:t xml:space="preserve">Core VTS </w:t>
        </w:r>
      </w:ins>
      <w:r>
        <w:t>systems</w:t>
      </w:r>
      <w:del w:id="906" w:author="Ebben, Martijn" w:date="2023-09-26T13:36:00Z">
        <w:r w:rsidDel="00CE02F4">
          <w:delText xml:space="preserve"> </w:delText>
        </w:r>
      </w:del>
      <w:ins w:id="907" w:author="Ebben, Martijn" w:date="2023-09-26T13:36:00Z">
        <w:r w:rsidR="00B12995">
          <w:t xml:space="preserve">, including </w:t>
        </w:r>
        <w:r w:rsidR="00CE02F4">
          <w:t xml:space="preserve">the presentation systems </w:t>
        </w:r>
      </w:ins>
      <w:r>
        <w:t>the VTS operators work with are usually placed in a VTS centre. Some (back-end</w:t>
      </w:r>
      <w:r w:rsidR="007A6B8C">
        <w:t xml:space="preserve"> and processing</w:t>
      </w:r>
      <w:r>
        <w:t>) systems may be placed in an (internal) data centre. They collect and process the data from the sensors and present them to the VTS operator to create situational awareness. In most cases these systems are more or less standard IT systems, like computer workstations and servers and security measures for computer systems may be applied as is done for office computers.</w:t>
      </w:r>
    </w:p>
    <w:p w14:paraId="2791CBD7" w14:textId="68944DFA" w:rsidR="00DD606F" w:rsidRDefault="00DD606F" w:rsidP="00BA1C02">
      <w:pPr>
        <w:pStyle w:val="Plattetekst"/>
      </w:pPr>
      <w:r>
        <w:t xml:space="preserve">There are, however, unique properties for VTS </w:t>
      </w:r>
      <w:del w:id="908" w:author="Ebben, Martijn" w:date="2023-09-26T13:37:00Z">
        <w:r w:rsidDel="00F41700">
          <w:delText xml:space="preserve">presentation </w:delText>
        </w:r>
      </w:del>
      <w:ins w:id="909" w:author="Ebben, Martijn" w:date="2023-09-26T13:37:00Z">
        <w:r w:rsidR="00F41700">
          <w:t xml:space="preserve">Core </w:t>
        </w:r>
      </w:ins>
      <w:r>
        <w:t>systems that require an approach different than for standard IT systems;</w:t>
      </w:r>
    </w:p>
    <w:p w14:paraId="26FD487B" w14:textId="608D8EF0" w:rsidR="00DD606F" w:rsidRDefault="00DD606F" w:rsidP="00F01347">
      <w:pPr>
        <w:pStyle w:val="List1"/>
        <w:numPr>
          <w:ilvl w:val="0"/>
          <w:numId w:val="36"/>
        </w:numPr>
      </w:pPr>
      <w:del w:id="910" w:author="Ebben, Martijn" w:date="2023-09-26T13:37:00Z">
        <w:r w:rsidDel="00A3425F">
          <w:delText xml:space="preserve">Presentation </w:delText>
        </w:r>
      </w:del>
      <w:ins w:id="911" w:author="Ebben, Martijn" w:date="2023-09-26T13:37:00Z">
        <w:r w:rsidR="00A3425F">
          <w:t xml:space="preserve">VTS Core </w:t>
        </w:r>
      </w:ins>
      <w:r>
        <w:t xml:space="preserve">systems may not require </w:t>
      </w:r>
      <w:r w:rsidR="00BF4148">
        <w:t xml:space="preserve">user </w:t>
      </w:r>
      <w:r>
        <w:t>authentication – VTS operators man these systems 24/7 and a locked or logged-out system prevents them from having a continuous overview of the traffic situation</w:t>
      </w:r>
    </w:p>
    <w:p w14:paraId="17D46D94" w14:textId="0C51DD11" w:rsidR="00DD606F" w:rsidRDefault="00DD606F" w:rsidP="00F01347">
      <w:pPr>
        <w:pStyle w:val="List1"/>
      </w:pPr>
      <w:r>
        <w:t xml:space="preserve">As VTS </w:t>
      </w:r>
      <w:del w:id="912" w:author="Ebben, Martijn" w:date="2023-09-26T13:37:00Z">
        <w:r w:rsidDel="00A3425F">
          <w:delText xml:space="preserve">presentation </w:delText>
        </w:r>
      </w:del>
      <w:ins w:id="913" w:author="Ebben, Martijn" w:date="2023-09-26T13:37:00Z">
        <w:r w:rsidR="00A3425F">
          <w:t>workstations</w:t>
        </w:r>
      </w:ins>
      <w:del w:id="914" w:author="Ebben, Martijn" w:date="2023-09-26T13:37:00Z">
        <w:r w:rsidDel="00A3425F">
          <w:delText>systems</w:delText>
        </w:r>
      </w:del>
      <w:r>
        <w:t xml:space="preserve"> are </w:t>
      </w:r>
      <w:ins w:id="915" w:author="Ebben, Martijn" w:date="2023-09-26T13:37:00Z">
        <w:r w:rsidR="00A3425F">
          <w:t xml:space="preserve">often </w:t>
        </w:r>
      </w:ins>
      <w:r>
        <w:t>used 24/7 there may not be maintenance windows to install updates and patches</w:t>
      </w:r>
    </w:p>
    <w:p w14:paraId="379DB63E" w14:textId="6A295EF1" w:rsidR="00DD606F" w:rsidRPr="00F01347" w:rsidRDefault="00DD606F" w:rsidP="00F01347">
      <w:pPr>
        <w:pStyle w:val="List1"/>
      </w:pPr>
      <w:r>
        <w:t>Because of the availability and reliability requirements, system administrators may be hesitant to install updates and patches as they may cause instability or unexpected behaviour.</w:t>
      </w:r>
    </w:p>
    <w:p w14:paraId="7332DFD4" w14:textId="5D74EFB8" w:rsidR="00692325" w:rsidRDefault="00692325" w:rsidP="00BA1C02">
      <w:pPr>
        <w:pStyle w:val="Plattetekst"/>
        <w:rPr>
          <w:b/>
          <w:bCs/>
        </w:rPr>
      </w:pPr>
    </w:p>
    <w:p w14:paraId="6A1D5110" w14:textId="2A9C2251" w:rsidR="006D69D7" w:rsidRDefault="006D69D7" w:rsidP="00BA1C02">
      <w:pPr>
        <w:pStyle w:val="Plattetekst"/>
      </w:pPr>
      <w:r w:rsidRPr="00F01347">
        <w:t>The following measures</w:t>
      </w:r>
      <w:r w:rsidRPr="006D69D7">
        <w:t xml:space="preserve"> </w:t>
      </w:r>
      <w:r>
        <w:t xml:space="preserve">for improving resilience, considering VTS </w:t>
      </w:r>
      <w:ins w:id="916" w:author="Ebben, Martijn" w:date="2023-09-26T13:38:00Z">
        <w:r w:rsidR="008433A2">
          <w:t xml:space="preserve">Core </w:t>
        </w:r>
      </w:ins>
      <w:r>
        <w:t>system’s unique properties may be considered:</w:t>
      </w:r>
    </w:p>
    <w:p w14:paraId="4E8F5F77" w14:textId="1B81DD8B" w:rsidR="00BF4148" w:rsidRDefault="00CC0BCB" w:rsidP="00BF4148">
      <w:pPr>
        <w:pStyle w:val="List1"/>
        <w:numPr>
          <w:ilvl w:val="0"/>
          <w:numId w:val="37"/>
        </w:numPr>
      </w:pPr>
      <w:r>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2C1BEBD0" w:rsidR="006D69D7" w:rsidRDefault="006D69D7" w:rsidP="00F01347">
      <w:pPr>
        <w:pStyle w:val="List1"/>
        <w:numPr>
          <w:ilvl w:val="0"/>
          <w:numId w:val="37"/>
        </w:numPr>
      </w:pPr>
      <w:r>
        <w:t xml:space="preserve">Implement user authentication with a suitable policy. While </w:t>
      </w:r>
      <w:del w:id="917" w:author="Ebben, Martijn" w:date="2023-09-26T13:38:00Z">
        <w:r w:rsidDel="00F95B4D">
          <w:delText xml:space="preserve">operational </w:delText>
        </w:r>
      </w:del>
      <w:ins w:id="918" w:author="Ebben, Martijn" w:date="2023-09-26T13:38:00Z">
        <w:r w:rsidR="00F95B4D">
          <w:t>VTS workstations</w:t>
        </w:r>
      </w:ins>
      <w:del w:id="919" w:author="Ebben, Martijn" w:date="2023-09-26T13:38:00Z">
        <w:r w:rsidDel="00F95B4D">
          <w:delText>systems</w:delText>
        </w:r>
      </w:del>
      <w:r>
        <w:t xml:space="preserve"> should not be locked or logged out, </w:t>
      </w:r>
      <w:r w:rsidR="00BF4148">
        <w:t xml:space="preserve">there may also be unused/spare </w:t>
      </w:r>
      <w:del w:id="920" w:author="Ebben, Martijn" w:date="2023-09-26T13:38:00Z">
        <w:r w:rsidR="00BF4148" w:rsidDel="00F95B4D">
          <w:delText>systems</w:delText>
        </w:r>
      </w:del>
      <w:ins w:id="921" w:author="Ebben, Martijn" w:date="2023-09-26T13:38:00Z">
        <w:r w:rsidR="00F95B4D">
          <w:t>workstations</w:t>
        </w:r>
      </w:ins>
      <w:r w:rsidR="00BF4148">
        <w:t>, and they should not be freely accessible. An automatic locking mechanism may be suitable if set to several hours of inactivity timeout.</w:t>
      </w:r>
    </w:p>
    <w:p w14:paraId="2C7BF6DF" w14:textId="7B95A691" w:rsidR="00BF4148" w:rsidRDefault="00BF4148" w:rsidP="006D69D7">
      <w:pPr>
        <w:pStyle w:val="List1"/>
      </w:pPr>
      <w:r>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4441D42A" w:rsidR="00BF4148" w:rsidRDefault="00BF4148" w:rsidP="006D69D7">
      <w:pPr>
        <w:pStyle w:val="List1"/>
      </w:pPr>
      <w:r>
        <w:lastRenderedPageBreak/>
        <w:t xml:space="preserve">Implement social </w:t>
      </w:r>
      <w:r w:rsidR="005B2BD8">
        <w:t xml:space="preserve">control </w:t>
      </w:r>
      <w:r>
        <w:t xml:space="preserve">– make sure no-one </w:t>
      </w:r>
      <w:r w:rsidR="00CC0BCB">
        <w:t>is</w:t>
      </w:r>
      <w:r>
        <w:t xml:space="preserve"> </w:t>
      </w:r>
      <w:r w:rsidR="00CC0BCB">
        <w:t>ever</w:t>
      </w:r>
      <w:r>
        <w:t xml:space="preserve"> alone in a VTS </w:t>
      </w:r>
      <w:r w:rsidR="007F3052">
        <w:t>centre</w:t>
      </w:r>
      <w:r w:rsidR="00B66E2B">
        <w:t xml:space="preserve"> or associated data centre</w:t>
      </w:r>
      <w:r w:rsidR="007F3052">
        <w:t xml:space="preserve">, </w:t>
      </w:r>
      <w:r w:rsidR="005B2BD8">
        <w:t xml:space="preserve">if the situation permits. Also take measures to </w:t>
      </w:r>
      <w:r w:rsidR="007F3052">
        <w:t>validate</w:t>
      </w:r>
      <w:r w:rsidR="005B2BD8">
        <w:t xml:space="preserve"> the integrity of personnel</w:t>
      </w:r>
    </w:p>
    <w:p w14:paraId="1A5F9724" w14:textId="710492A8" w:rsidR="00BF4148" w:rsidRDefault="00BF4148" w:rsidP="006D69D7">
      <w:pPr>
        <w:pStyle w:val="List1"/>
      </w:pPr>
      <w:r>
        <w:t>Disable all functionality on VTS systems that is not needed for the VTS operation process. Users should not be able to start any unnecessary applications or start an internet browser.</w:t>
      </w:r>
      <w:r w:rsidR="00CC0BCB">
        <w:t xml:space="preserve"> Especially all USB devices, other than Human Interface Devices, should not work.</w:t>
      </w:r>
    </w:p>
    <w:p w14:paraId="01717A92" w14:textId="43AA442C" w:rsidR="00CC0BCB" w:rsidRDefault="00CC0BCB" w:rsidP="006D69D7">
      <w:pPr>
        <w:pStyle w:val="List1"/>
      </w:pPr>
      <w:r>
        <w:t xml:space="preserve">Limit network access to the minimum necessary; VTS </w:t>
      </w:r>
      <w:ins w:id="922" w:author="Ebben, Martijn" w:date="2023-09-26T13:40:00Z">
        <w:r w:rsidR="00C950FB">
          <w:t xml:space="preserve">Core </w:t>
        </w:r>
      </w:ins>
      <w:r>
        <w:t xml:space="preserve">systems should not have any internet access and be logically </w:t>
      </w:r>
      <w:ins w:id="923" w:author="Ebben, Martijn" w:date="2023-09-26T13:40:00Z">
        <w:r w:rsidR="001C210A">
          <w:t xml:space="preserve">or physically </w:t>
        </w:r>
      </w:ins>
      <w:r>
        <w:t>separated from office systems. Make sure both inbound and outbound network traffic is blocked.</w:t>
      </w:r>
    </w:p>
    <w:p w14:paraId="412606CB" w14:textId="6682534C" w:rsidR="006D69D7" w:rsidRPr="000F7E6B" w:rsidRDefault="000F7E6B" w:rsidP="00F01347">
      <w:pPr>
        <w:pStyle w:val="List1"/>
      </w:pPr>
      <w:r>
        <w:t xml:space="preserve">Create procedures for fast restoration and/or replacement of VTS </w:t>
      </w:r>
      <w:ins w:id="924" w:author="Ebben, Martijn" w:date="2023-09-26T13:40:00Z">
        <w:r w:rsidR="00051AFD">
          <w:t xml:space="preserve">Core </w:t>
        </w:r>
      </w:ins>
      <w:r>
        <w:t>systems, of have cold spares available. Hot spares are often good for availability but may be hit by cyber attacks. Cold spares will not be hit.</w:t>
      </w:r>
    </w:p>
    <w:p w14:paraId="71C45280" w14:textId="77777777" w:rsidR="00995125" w:rsidRDefault="00995125" w:rsidP="00995125">
      <w:pPr>
        <w:pStyle w:val="List1"/>
        <w:rPr>
          <w:moveTo w:id="925" w:author="Ebben, Martijn" w:date="2023-09-26T11:52:00Z"/>
        </w:rPr>
      </w:pPr>
      <w:moveToRangeStart w:id="926" w:author="Ebben, Martijn" w:date="2023-09-26T11:52:00Z" w:name="move146621537"/>
      <w:commentRangeStart w:id="927"/>
      <w:moveTo w:id="928" w:author="Ebben, Martijn" w:date="2023-09-26T11:52:00Z">
        <w:r>
          <w:t>Awareness should be created amongst VTS personnel to recognise and respond appropriately to cyber incidents including (potential) integrity degradation of VTS information, including traffic image, data communication and voice communication. Training of VTS operators and maintenance staff is recommended.</w:t>
        </w:r>
      </w:moveTo>
      <w:commentRangeEnd w:id="927"/>
      <w:r w:rsidR="0090617A">
        <w:rPr>
          <w:rStyle w:val="Verwijzingopmerking"/>
          <w:rFonts w:eastAsiaTheme="minorHAnsi" w:cstheme="minorBidi"/>
          <w:lang w:eastAsia="en-US"/>
        </w:rPr>
        <w:commentReference w:id="927"/>
      </w:r>
    </w:p>
    <w:moveToRangeEnd w:id="926"/>
    <w:p w14:paraId="26993CDC" w14:textId="77777777" w:rsidR="006D69D7" w:rsidRDefault="006D69D7" w:rsidP="00BA1C02">
      <w:pPr>
        <w:pStyle w:val="Plattetekst"/>
        <w:rPr>
          <w:b/>
          <w:bCs/>
        </w:rPr>
      </w:pPr>
    </w:p>
    <w:p w14:paraId="6D908707" w14:textId="5AE2F3BD" w:rsidR="00DD606F" w:rsidRPr="00DD606F" w:rsidRDefault="00DD606F" w:rsidP="00F01347">
      <w:pPr>
        <w:pStyle w:val="Kop2"/>
      </w:pPr>
      <w:bookmarkStart w:id="929" w:name="_Toc146796897"/>
      <w:r w:rsidRPr="00DD606F">
        <w:t>Communication</w:t>
      </w:r>
      <w:bookmarkEnd w:id="929"/>
    </w:p>
    <w:p w14:paraId="4FAD8A34" w14:textId="0FA9BA58" w:rsidR="00DD606F" w:rsidRDefault="00DD606F" w:rsidP="00BA1C02">
      <w:pPr>
        <w:pStyle w:val="Plattetekst"/>
      </w:pPr>
      <w:r>
        <w:t>VTS communication systems include VHF communication, AIS</w:t>
      </w:r>
      <w:ins w:id="930" w:author="Jeffrey" w:date="2023-10-18T13:51:00Z">
        <w:r w:rsidR="002A6445">
          <w:t>/VDES</w:t>
        </w:r>
      </w:ins>
      <w:r>
        <w:t xml:space="preserve"> messaging and, depending on the specific VTS centre, </w:t>
      </w:r>
      <w:r w:rsidR="000F7E6B">
        <w:t>telephone,</w:t>
      </w:r>
      <w:r>
        <w:t xml:space="preserve"> and other communication means, even AtoN like lights.</w:t>
      </w:r>
    </w:p>
    <w:p w14:paraId="5DF000F0" w14:textId="12EBABBA" w:rsidR="007A447D" w:rsidRDefault="007A447D" w:rsidP="00BA1C02">
      <w:pPr>
        <w:pStyle w:val="Platteteks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VHF/AIS</w:t>
      </w:r>
      <w:ins w:id="931" w:author="Jeffrey" w:date="2023-10-18T13:51:00Z">
        <w:r w:rsidR="002A6445">
          <w:t>/VDES</w:t>
        </w:r>
      </w:ins>
      <w:r w:rsidR="00D35DB4">
        <w:t xml:space="preserve"> systems, may be physically placed outside </w:t>
      </w:r>
      <w:r w:rsidR="00BA77BF">
        <w:t>an actual VTS centre and therefore share the same vulnerabilities as sensors.</w:t>
      </w:r>
    </w:p>
    <w:p w14:paraId="6D295F42" w14:textId="11AE4F07" w:rsidR="000F7E6B" w:rsidRDefault="000F7E6B" w:rsidP="00BA1C02">
      <w:pPr>
        <w:pStyle w:val="Plattetekst"/>
      </w:pPr>
      <w:r>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Default="000F7E6B" w:rsidP="00BA1C02">
      <w:pPr>
        <w:pStyle w:val="Plattetekst"/>
      </w:pPr>
      <w:r>
        <w:t xml:space="preserve">The following </w:t>
      </w:r>
      <w:r w:rsidRPr="002604F2">
        <w:t>measures</w:t>
      </w:r>
      <w:r>
        <w:t xml:space="preserve"> are available for mitigating the cyber risks in VTS communication systems:</w:t>
      </w:r>
    </w:p>
    <w:p w14:paraId="5F7ED7EE" w14:textId="1ADD2833" w:rsidR="000F7E6B" w:rsidRDefault="000F7E6B" w:rsidP="00F01347">
      <w:pPr>
        <w:pStyle w:val="List1"/>
        <w:numPr>
          <w:ilvl w:val="0"/>
          <w:numId w:val="39"/>
        </w:numPr>
      </w:pPr>
      <w:r>
        <w:t xml:space="preserve">Deploy </w:t>
      </w:r>
      <w:r w:rsidR="007D7FB4">
        <w:t>methods</w:t>
      </w:r>
      <w:r>
        <w:t xml:space="preserve"> for detection and localisation of </w:t>
      </w:r>
      <w:r w:rsidR="007D7FB4">
        <w:t>disruptive signals or contract a competent third party to do so. Usually, a technique like triangulation is suitable. This will assist in quickly mitigating disruption and malicious transmissions.</w:t>
      </w:r>
    </w:p>
    <w:p w14:paraId="7DD450EE" w14:textId="1E120A18" w:rsidR="007D7FB4" w:rsidRDefault="007D7FB4" w:rsidP="007D7FB4">
      <w:pPr>
        <w:pStyle w:val="List1"/>
      </w:pPr>
      <w:r>
        <w:t>Implement technical measures or procedures to disable any disruptive sources of radio signals. For instance, AIS</w:t>
      </w:r>
      <w:ins w:id="932" w:author="Martijn Ebben" w:date="2023-09-28T12:43:00Z">
        <w:r w:rsidR="00B66E2B">
          <w:t>/VDES/NAVTXT</w:t>
        </w:r>
      </w:ins>
      <w:r>
        <w:t xml:space="preserve"> may be disabled in case of disruption or spoofing, if also radar is available. VTS operators </w:t>
      </w:r>
      <w:r w:rsidR="007F3052">
        <w:t>must be able to perform their duties</w:t>
      </w:r>
      <w:r>
        <w:t xml:space="preserve">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6FD5AE7A" w:rsidR="007D7FB4" w:rsidRPr="00F01347" w:rsidRDefault="007D7FB4" w:rsidP="00F01347">
      <w:pPr>
        <w:pStyle w:val="List1"/>
      </w:pPr>
      <w:r>
        <w:t>Have alternative communication methods availab</w:t>
      </w:r>
      <w:r w:rsidR="00B57EB6">
        <w:t>le. Telephone or megaphone may replace VHF in emergency situations and notices to mariners may be sent out to mention a phone number</w:t>
      </w:r>
      <w:r w:rsidR="00860206">
        <w:t xml:space="preserve"> or to inform that the VTS will not communicate verbally at all. </w:t>
      </w:r>
    </w:p>
    <w:p w14:paraId="2AF8C7A5" w14:textId="41A31AF6" w:rsidR="00D35E7C" w:rsidRDefault="00D35E7C" w:rsidP="00BA1C02">
      <w:pPr>
        <w:pStyle w:val="Plattetekst"/>
        <w:rPr>
          <w:b/>
          <w:bCs/>
        </w:rPr>
      </w:pPr>
    </w:p>
    <w:p w14:paraId="7CD22C6D" w14:textId="55CBA569" w:rsidR="00F01347" w:rsidRDefault="00F01347" w:rsidP="00F01347">
      <w:pPr>
        <w:pStyle w:val="Kop2"/>
      </w:pPr>
      <w:bookmarkStart w:id="933" w:name="_Toc146796898"/>
      <w:r>
        <w:t>VTS-</w:t>
      </w:r>
      <w:r w:rsidRPr="006B5D72">
        <w:t>specific documents</w:t>
      </w:r>
      <w:bookmarkEnd w:id="933"/>
    </w:p>
    <w:p w14:paraId="4E182A97" w14:textId="72822FAC" w:rsidR="00966361" w:rsidRDefault="00CE3315" w:rsidP="00743608">
      <w:pPr>
        <w:pStyle w:val="Plattetekst"/>
        <w:numPr>
          <w:ilvl w:val="0"/>
          <w:numId w:val="42"/>
        </w:numPr>
      </w:pPr>
      <w:r>
        <w:t xml:space="preserve">IALA </w:t>
      </w:r>
      <w:r w:rsidR="00966361">
        <w:t>G1111</w:t>
      </w:r>
      <w:r>
        <w:t xml:space="preserve"> is a common source of information to assist competent authorities and VTS providers in the preparation and establishment of functional and performance requirements for VTS systems</w:t>
      </w:r>
      <w:r w:rsidR="0064416D">
        <w:t>. Cyber Security requirements should be considered in this process</w:t>
      </w:r>
    </w:p>
    <w:p w14:paraId="17AF16DB" w14:textId="7BF63921" w:rsidR="00936870" w:rsidRDefault="00936870" w:rsidP="00743608">
      <w:pPr>
        <w:pStyle w:val="Plattetekst"/>
        <w:numPr>
          <w:ilvl w:val="0"/>
          <w:numId w:val="42"/>
        </w:numPr>
      </w:pPr>
      <w:r>
        <w:lastRenderedPageBreak/>
        <w:t>SECOM</w:t>
      </w:r>
      <w:r w:rsidR="00964054">
        <w:t xml:space="preserve"> (</w:t>
      </w:r>
      <w:r w:rsidR="00964054" w:rsidRPr="00964054">
        <w:t>IEC 63173-2</w:t>
      </w:r>
      <w:r w:rsidR="00964054">
        <w:t xml:space="preserve">) </w:t>
      </w:r>
      <w:r w:rsidR="00CE3315">
        <w:t>specifies technology en measures for Secure communication between ship and shore.</w:t>
      </w:r>
      <w:r w:rsidR="00964054">
        <w:t xml:space="preserve"> </w:t>
      </w:r>
      <w:r w:rsidR="00CE3315">
        <w:t>T</w:t>
      </w:r>
      <w:r w:rsidR="00964054">
        <w:t>he implementation of an identity registry and PKI may be provided by the Maritime Connectivity Platform (MCP)</w:t>
      </w:r>
    </w:p>
    <w:p w14:paraId="0329FE79" w14:textId="72B01994" w:rsidR="00F01347" w:rsidRDefault="00F01347" w:rsidP="00BA1C02">
      <w:pPr>
        <w:pStyle w:val="Plattetekst"/>
        <w:rPr>
          <w:b/>
          <w:bCs/>
        </w:rPr>
      </w:pPr>
    </w:p>
    <w:p w14:paraId="68D24729" w14:textId="497E9529" w:rsidR="00620C1E" w:rsidRPr="00620C1E" w:rsidRDefault="00620C1E" w:rsidP="00620C1E">
      <w:pPr>
        <w:pStyle w:val="Kop2"/>
      </w:pPr>
      <w:bookmarkStart w:id="934" w:name="_Toc146796899"/>
      <w:bookmarkStart w:id="935" w:name="_Hlk146192065"/>
      <w:r w:rsidRPr="00620C1E">
        <w:t>Potential gaps</w:t>
      </w:r>
      <w:bookmarkEnd w:id="934"/>
    </w:p>
    <w:p w14:paraId="0282C052" w14:textId="356AF79B" w:rsidR="00620C1E" w:rsidRDefault="00620C1E" w:rsidP="00620C1E">
      <w:pPr>
        <w:pStyle w:val="Plattetekst"/>
        <w:numPr>
          <w:ilvl w:val="0"/>
          <w:numId w:val="44"/>
        </w:numPr>
      </w:pPr>
      <w:r>
        <w:t>Specific training may be required for VTS operators, supervisors and managers</w:t>
      </w:r>
      <w:r w:rsidR="00373584">
        <w:t>,</w:t>
      </w:r>
      <w:r>
        <w:t xml:space="preserve"> and training should be periodically repeated to keep awareness on the desired level and stay aligned with current cyber threats. Training should address:</w:t>
      </w:r>
    </w:p>
    <w:p w14:paraId="09A0DB82" w14:textId="66649FED" w:rsidR="00620C1E" w:rsidRDefault="00620C1E" w:rsidP="00620C1E">
      <w:pPr>
        <w:pStyle w:val="Plattetekst"/>
        <w:numPr>
          <w:ilvl w:val="1"/>
          <w:numId w:val="44"/>
        </w:numPr>
      </w:pPr>
      <w:r>
        <w:t>Prevention of cyber incidents</w:t>
      </w:r>
    </w:p>
    <w:p w14:paraId="3D583DB6" w14:textId="090BCD80" w:rsidR="00620C1E" w:rsidRDefault="00620C1E" w:rsidP="00620C1E">
      <w:pPr>
        <w:pStyle w:val="Plattetekst"/>
        <w:numPr>
          <w:ilvl w:val="1"/>
          <w:numId w:val="44"/>
        </w:numPr>
      </w:pPr>
      <w:r>
        <w:t>Recognition of cyber incidents and anomalies</w:t>
      </w:r>
    </w:p>
    <w:p w14:paraId="338FA5B2" w14:textId="2232768B" w:rsidR="00620C1E" w:rsidRDefault="00620C1E" w:rsidP="00373584">
      <w:pPr>
        <w:pStyle w:val="Plattetekst"/>
        <w:numPr>
          <w:ilvl w:val="1"/>
          <w:numId w:val="44"/>
        </w:numPr>
      </w:pPr>
      <w:r>
        <w:t>How to respond</w:t>
      </w:r>
      <w:r w:rsidR="00373584">
        <w:t xml:space="preserve"> to cyber incidents</w:t>
      </w:r>
      <w:r>
        <w:t>, both technically and operationally</w:t>
      </w:r>
      <w:r w:rsidR="00373584">
        <w:t xml:space="preserve">, including what </w:t>
      </w:r>
      <w:r w:rsidR="00373584" w:rsidRPr="00373584">
        <w:rPr>
          <w:i/>
          <w:iCs/>
        </w:rPr>
        <w:t>not</w:t>
      </w:r>
      <w:r w:rsidR="00373584">
        <w:t xml:space="preserve"> to do</w:t>
      </w:r>
    </w:p>
    <w:bookmarkEnd w:id="935"/>
    <w:p w14:paraId="399B8E8E" w14:textId="77777777" w:rsidR="00620C1E" w:rsidRDefault="00620C1E" w:rsidP="00373584">
      <w:pPr>
        <w:pStyle w:val="Plattetekst"/>
      </w:pPr>
    </w:p>
    <w:p w14:paraId="66EDFE4F" w14:textId="49D5E3A8" w:rsidR="00BD5899" w:rsidRDefault="00BA77BF" w:rsidP="00BD5899">
      <w:pPr>
        <w:pStyle w:val="Kop1"/>
      </w:pPr>
      <w:bookmarkStart w:id="936" w:name="_Toc146796900"/>
      <w:r>
        <w:t xml:space="preserve">Considerations for </w:t>
      </w:r>
      <w:r w:rsidR="00BD5899">
        <w:t>PNT</w:t>
      </w:r>
      <w:bookmarkEnd w:id="936"/>
    </w:p>
    <w:p w14:paraId="53421A0E" w14:textId="77777777" w:rsidR="00BD5899" w:rsidRDefault="00BD5899" w:rsidP="00BD5899">
      <w:pPr>
        <w:pStyle w:val="Heading1separationline"/>
        <w:rPr>
          <w:ins w:id="937" w:author="Jeffrey" w:date="2023-10-18T13:55:00Z"/>
        </w:rPr>
      </w:pPr>
    </w:p>
    <w:p w14:paraId="26F62B26" w14:textId="77777777" w:rsidR="002A6445" w:rsidRDefault="002A6445" w:rsidP="002A6445">
      <w:pPr>
        <w:pStyle w:val="Plattetekst"/>
        <w:rPr>
          <w:ins w:id="938" w:author="Jeffrey" w:date="2023-10-18T14:00:00Z"/>
        </w:rPr>
      </w:pPr>
      <w:ins w:id="939" w:author="Jeffrey" w:date="2023-10-18T14:00:00Z">
        <w:r w:rsidRPr="009B29B0">
          <w:t>Today’s vessels and many marine aids to navigation (AtoN) rely on electronic positio</w:t>
        </w:r>
        <w:r>
          <w:t>n</w:t>
        </w:r>
        <w:r w:rsidRPr="009B29B0">
          <w:t>, navigation, and tim</w:t>
        </w:r>
        <w:r>
          <w:t>ing</w:t>
        </w:r>
        <w:r w:rsidRPr="009B29B0">
          <w:t xml:space="preserve"> (PNT) information which is predominantly </w:t>
        </w:r>
        <w:r>
          <w:t>derived</w:t>
        </w:r>
        <w:r w:rsidRPr="009B29B0">
          <w:t xml:space="preserve"> from </w:t>
        </w:r>
        <w:r w:rsidRPr="0091662C">
          <w:t xml:space="preserve">Global </w:t>
        </w:r>
        <w:r>
          <w:t>and Regional Navigation Satellite Systems (GNSS/RNSS</w:t>
        </w:r>
        <w:r w:rsidRPr="0091662C">
          <w:t>)</w:t>
        </w:r>
        <w:r w:rsidRPr="009B29B0">
          <w:t xml:space="preserve">. However, several studies indicate that GNSS </w:t>
        </w:r>
        <w:r>
          <w:t>signals</w:t>
        </w:r>
        <w:r w:rsidRPr="009B29B0">
          <w:t xml:space="preserve"> are vulnerable to intentional and unintentional interference and common failure modes </w:t>
        </w:r>
        <w:r>
          <w:fldChar w:fldCharType="begin"/>
        </w:r>
        <w:r>
          <w:instrText xml:space="preserve"> REF _Ref125121888 \r \h </w:instrText>
        </w:r>
        <w:r>
          <w:fldChar w:fldCharType="separate"/>
        </w:r>
        <w:r>
          <w:t>[1]</w:t>
        </w:r>
        <w:r>
          <w:fldChar w:fldCharType="end"/>
        </w:r>
        <w:r>
          <w:t xml:space="preserve">, </w:t>
        </w:r>
        <w:r>
          <w:fldChar w:fldCharType="begin"/>
        </w:r>
        <w:r>
          <w:instrText xml:space="preserve"> REF _Ref125121930 \r \h </w:instrText>
        </w:r>
        <w:r>
          <w:fldChar w:fldCharType="separate"/>
        </w:r>
        <w:r>
          <w:t>[2]</w:t>
        </w:r>
        <w:r>
          <w:fldChar w:fldCharType="end"/>
        </w:r>
        <w:r>
          <w:t xml:space="preserve">. </w:t>
        </w:r>
        <w:r w:rsidRPr="00553E54">
          <w:t>RNSS which are based on similar technology as GNSS are facing the same vulnerabilities.</w:t>
        </w:r>
        <w:r>
          <w:t xml:space="preserve"> However, t</w:t>
        </w:r>
        <w:r w:rsidRPr="00076498">
          <w:t xml:space="preserve">o improve the readability of </w:t>
        </w:r>
        <w:r>
          <w:t>this guideline</w:t>
        </w:r>
        <w:r w:rsidRPr="00076498">
          <w:t>, GNSS and RNSS are subsumed under the designation GNSS, since it is not relevant for the considerations here whether they are worldwide or only regionally receivable.</w:t>
        </w:r>
      </w:ins>
    </w:p>
    <w:p w14:paraId="4CE21644" w14:textId="77777777" w:rsidR="002A6445" w:rsidRDefault="002A6445" w:rsidP="002A6445">
      <w:pPr>
        <w:pStyle w:val="Plattetekst"/>
        <w:rPr>
          <w:ins w:id="940" w:author="Jeffrey" w:date="2023-10-18T14:00:00Z"/>
        </w:rPr>
      </w:pPr>
      <w:ins w:id="941" w:author="Jeffrey" w:date="2023-10-18T14:00:00Z">
        <w:r>
          <w:t>International Maritime Organisation’s (</w:t>
        </w:r>
        <w:r w:rsidRPr="009B29B0">
          <w:t>IMO</w:t>
        </w:r>
        <w:r>
          <w:t>)</w:t>
        </w:r>
        <w:r w:rsidRPr="009B29B0">
          <w:t xml:space="preserve"> e-Navigation strategy recognizes the importance of resilience of electronic systems and mentions especially position fixing systems. The IMO</w:t>
        </w:r>
        <w:r>
          <w:t>’s</w:t>
        </w:r>
        <w:r w:rsidRPr="009B29B0">
          <w:t xml:space="preserve"> e-Navigation strategy states</w:t>
        </w:r>
        <w:r>
          <w:t xml:space="preserve"> </w:t>
        </w:r>
        <w:commentRangeStart w:id="942"/>
        <w:r>
          <w:fldChar w:fldCharType="begin"/>
        </w:r>
        <w:r>
          <w:instrText xml:space="preserve"> REF _Ref124346231 \r \h </w:instrText>
        </w:r>
        <w:r>
          <w:fldChar w:fldCharType="separate"/>
        </w:r>
        <w:r>
          <w:t>[3]</w:t>
        </w:r>
        <w:r>
          <w:fldChar w:fldCharType="end"/>
        </w:r>
        <w:r w:rsidRPr="009B29B0">
          <w:t>:</w:t>
        </w:r>
        <w:commentRangeEnd w:id="942"/>
        <w:r>
          <w:rPr>
            <w:rStyle w:val="Verwijzingopmerking"/>
          </w:rPr>
          <w:commentReference w:id="942"/>
        </w:r>
      </w:ins>
    </w:p>
    <w:p w14:paraId="187CFC4B" w14:textId="77777777" w:rsidR="002A6445" w:rsidRDefault="002A6445" w:rsidP="002A6445">
      <w:pPr>
        <w:pStyle w:val="Plattetekst"/>
        <w:ind w:left="708"/>
        <w:rPr>
          <w:ins w:id="943" w:author="Jeffrey" w:date="2023-10-18T14:00:00Z"/>
        </w:rPr>
      </w:pPr>
      <w:ins w:id="944" w:author="Jeffrey" w:date="2023-10-18T14:00:00Z">
        <w:r w:rsidRPr="006B6ED5">
          <w:t>“e-Navigation systems should be resilient and take into account issues of data validity, plausibility and integrity for the system to be robust, reliable and dependable. Requirements for redundancy, particularly in relation to position fixing systems, should be considered.”</w:t>
        </w:r>
      </w:ins>
    </w:p>
    <w:p w14:paraId="0DE79347" w14:textId="77777777" w:rsidR="002A6445" w:rsidRDefault="002A6445" w:rsidP="002A6445">
      <w:pPr>
        <w:pStyle w:val="Plattetekst"/>
        <w:rPr>
          <w:ins w:id="945" w:author="Jeffrey" w:date="2023-10-18T14:00:00Z"/>
        </w:rPr>
      </w:pPr>
      <w:ins w:id="946" w:author="Jeffrey" w:date="2023-10-18T14:00:00Z">
        <w:r w:rsidRPr="009B29B0">
          <w:t>The increasing reliance on GNSS in all types of position finding and navigation, including position and time inputs to Automatic Identification System (AIS), underlines the importance of an objective consideration of possible areas of vulnerability and a consideration of measures to reduce or mitigate such effects. The growth of autonomy and introduction of autonomous vessels further highlights the importance of resilient PNT information.</w:t>
        </w:r>
      </w:ins>
    </w:p>
    <w:p w14:paraId="7B7B9037" w14:textId="77777777" w:rsidR="002A6445" w:rsidRDefault="002A6445" w:rsidP="002A6445">
      <w:pPr>
        <w:pStyle w:val="Plattetekst"/>
        <w:rPr>
          <w:ins w:id="947" w:author="Jeffrey" w:date="2023-10-18T14:00:00Z"/>
        </w:rPr>
      </w:pPr>
      <w:ins w:id="948" w:author="Jeffrey" w:date="2023-10-18T14:00:00Z">
        <w:r w:rsidRPr="00B9065F">
          <w:t xml:space="preserve">The general responsibilities of Maritime Authorities related to the provision of </w:t>
        </w:r>
        <w:r>
          <w:t xml:space="preserve">PNT services may be derived from the Chapter V of </w:t>
        </w:r>
        <w:r w:rsidRPr="00B9065F">
          <w:t xml:space="preserve">IMO </w:t>
        </w:r>
        <w:r>
          <w:t>Safety of Life at Sea (</w:t>
        </w:r>
        <w:r w:rsidRPr="00B9065F">
          <w:t>SOLAS</w:t>
        </w:r>
        <w:r>
          <w:t>)</w:t>
        </w:r>
        <w:r w:rsidRPr="00B9065F">
          <w:t xml:space="preserve"> convention</w:t>
        </w:r>
        <w:r>
          <w:t xml:space="preserve"> which</w:t>
        </w:r>
        <w:r w:rsidRPr="00B9065F">
          <w:t xml:space="preserve"> </w:t>
        </w:r>
        <w:r>
          <w:t>states:</w:t>
        </w:r>
      </w:ins>
    </w:p>
    <w:p w14:paraId="4E58803F" w14:textId="77777777" w:rsidR="002A6445" w:rsidRDefault="002A6445" w:rsidP="002A6445">
      <w:pPr>
        <w:pStyle w:val="Plattetekst"/>
        <w:ind w:left="708"/>
        <w:rPr>
          <w:ins w:id="949" w:author="Jeffrey" w:date="2023-10-18T14:00:00Z"/>
        </w:rPr>
      </w:pPr>
      <w:ins w:id="950" w:author="Jeffrey" w:date="2023-10-18T14:00:00Z">
        <w:r>
          <w:t>"Regulation 13 - Establishment and operation of aids to navigation</w:t>
        </w:r>
      </w:ins>
    </w:p>
    <w:p w14:paraId="343CCAE0" w14:textId="77777777" w:rsidR="002A6445" w:rsidRDefault="002A6445" w:rsidP="002A6445">
      <w:pPr>
        <w:pStyle w:val="Plattetekst"/>
        <w:ind w:left="708"/>
        <w:rPr>
          <w:ins w:id="951" w:author="Jeffrey" w:date="2023-10-18T14:00:00Z"/>
        </w:rPr>
      </w:pPr>
      <w:ins w:id="952" w:author="Jeffrey" w:date="2023-10-18T14:00:00Z">
        <w:r>
          <w:t xml:space="preserve">  1 Each Contracting Government undertakes to provide, as it deems practical and necessary either individually or in co-operation with other Contracting Governments, such aids to navigation as the volume of traffic justifies and the degree of risk requires.</w:t>
        </w:r>
      </w:ins>
    </w:p>
    <w:p w14:paraId="1B3FD2FC" w14:textId="77777777" w:rsidR="002A6445" w:rsidRDefault="002A6445" w:rsidP="002A6445">
      <w:pPr>
        <w:pStyle w:val="Plattetekst"/>
        <w:ind w:left="708"/>
        <w:rPr>
          <w:ins w:id="953" w:author="Jeffrey" w:date="2023-10-18T14:00:00Z"/>
        </w:rPr>
      </w:pPr>
      <w:ins w:id="954" w:author="Jeffrey" w:date="2023-10-18T14:00:00Z">
        <w:r>
          <w:t xml:space="preserve">  2 In order to obtain the greatest possible uniformity in aids to navigation, Contracting Governments undertake to take into account the international recommendations and guidelines</w:t>
        </w:r>
        <w:r w:rsidRPr="000836BA">
          <w:rPr>
            <w:vertAlign w:val="superscript"/>
          </w:rPr>
          <w:t>footnote</w:t>
        </w:r>
        <w:r>
          <w:t xml:space="preserve"> when establishing such aids.</w:t>
        </w:r>
      </w:ins>
    </w:p>
    <w:p w14:paraId="7A8DDEB1" w14:textId="77777777" w:rsidR="002A6445" w:rsidRDefault="002A6445" w:rsidP="002A6445">
      <w:pPr>
        <w:pStyle w:val="Plattetekst"/>
        <w:ind w:left="708"/>
        <w:rPr>
          <w:ins w:id="955" w:author="Jeffrey" w:date="2023-10-18T14:00:00Z"/>
        </w:rPr>
      </w:pPr>
      <w:ins w:id="956" w:author="Jeffrey" w:date="2023-10-18T14:00:00Z">
        <w:r>
          <w:t xml:space="preserve">  3 Contracting Governments undertake to arrange for information relating to aids to navigation to be made available to all concerned. Changes in the transmissions of position-fixing systems which could adversely </w:t>
        </w:r>
        <w:r>
          <w:lastRenderedPageBreak/>
          <w:t>affect the performance of receivers fitted in ships shall be avoided as far as possible and only be effected after timely and adequate notice has been promulgated.</w:t>
        </w:r>
      </w:ins>
    </w:p>
    <w:p w14:paraId="2FA521A4" w14:textId="77777777" w:rsidR="002A6445" w:rsidRDefault="002A6445" w:rsidP="002A6445">
      <w:pPr>
        <w:pStyle w:val="Plattetekst"/>
        <w:ind w:left="708"/>
        <w:rPr>
          <w:ins w:id="957" w:author="Jeffrey" w:date="2023-10-18T14:00:00Z"/>
        </w:rPr>
      </w:pPr>
      <w:ins w:id="958" w:author="Jeffrey" w:date="2023-10-18T14:00:00Z">
        <w:r w:rsidRPr="000836BA">
          <w:rPr>
            <w:sz w:val="16"/>
            <w:szCs w:val="16"/>
          </w:rPr>
          <w:t>Footnote:</w:t>
        </w:r>
        <w:r>
          <w:rPr>
            <w:sz w:val="16"/>
            <w:szCs w:val="16"/>
          </w:rPr>
          <w:t xml:space="preserve"> </w:t>
        </w:r>
        <w:r w:rsidRPr="000836BA">
          <w:rPr>
            <w:sz w:val="16"/>
            <w:szCs w:val="16"/>
          </w:rPr>
          <w:t>Refer to the appropriate recommendations and guidelines of IALA and to SN/Circ.107 - Maritime buoyage system.</w:t>
        </w:r>
        <w:r>
          <w:t>"</w:t>
        </w:r>
      </w:ins>
    </w:p>
    <w:p w14:paraId="1E163287" w14:textId="01369B73" w:rsidR="002A6445" w:rsidRPr="002A6445" w:rsidDel="002A6445" w:rsidRDefault="002A6445" w:rsidP="002A6445">
      <w:pPr>
        <w:pStyle w:val="Plattetekst"/>
        <w:rPr>
          <w:del w:id="959" w:author="Jeffrey" w:date="2023-10-18T14:00:00Z"/>
        </w:rPr>
        <w:pPrChange w:id="960" w:author="Jeffrey" w:date="2023-10-18T13:55:00Z">
          <w:pPr>
            <w:pStyle w:val="Heading1separationline"/>
          </w:pPr>
        </w:pPrChange>
      </w:pPr>
    </w:p>
    <w:p w14:paraId="30928A83" w14:textId="374D83AC" w:rsidR="006C7A23" w:rsidDel="002A6445" w:rsidRDefault="00BA77BF" w:rsidP="00BA1C02">
      <w:pPr>
        <w:pStyle w:val="Plattetekst"/>
        <w:rPr>
          <w:del w:id="961" w:author="Jeffrey" w:date="2023-10-18T13:50:00Z"/>
          <w:highlight w:val="yellow"/>
        </w:rPr>
      </w:pPr>
      <w:del w:id="962" w:author="Jeffrey" w:date="2023-10-18T13:50:00Z">
        <w:r w:rsidRPr="001072FD" w:rsidDel="002A6445">
          <w:rPr>
            <w:highlight w:val="yellow"/>
          </w:rPr>
          <w:delText xml:space="preserve">Request to </w:delText>
        </w:r>
        <w:r w:rsidR="006C7A23" w:rsidDel="002A6445">
          <w:rPr>
            <w:highlight w:val="yellow"/>
          </w:rPr>
          <w:delText>ENG</w:delText>
        </w:r>
        <w:r w:rsidRPr="001072FD" w:rsidDel="002A6445">
          <w:rPr>
            <w:highlight w:val="yellow"/>
          </w:rPr>
          <w:delText xml:space="preserve"> committe</w:delText>
        </w:r>
        <w:r w:rsidRPr="004E3B74" w:rsidDel="002A6445">
          <w:rPr>
            <w:highlight w:val="yellow"/>
          </w:rPr>
          <w:delText>e</w:delText>
        </w:r>
        <w:r w:rsidR="006C7A23" w:rsidDel="002A6445">
          <w:rPr>
            <w:highlight w:val="yellow"/>
          </w:rPr>
          <w:delText>:</w:delText>
        </w:r>
      </w:del>
    </w:p>
    <w:p w14:paraId="632A29D5" w14:textId="78879456" w:rsidR="00CC4908" w:rsidDel="002A6445" w:rsidRDefault="006C7A23" w:rsidP="00BA1C02">
      <w:pPr>
        <w:pStyle w:val="Plattetekst"/>
        <w:rPr>
          <w:del w:id="963" w:author="Jeffrey" w:date="2023-10-18T13:50:00Z"/>
          <w:highlight w:val="yellow"/>
        </w:rPr>
      </w:pPr>
      <w:del w:id="964" w:author="Jeffrey" w:date="2023-10-18T13:50:00Z">
        <w:r w:rsidDel="002A6445">
          <w:rPr>
            <w:highlight w:val="yellow"/>
          </w:rPr>
          <w:delText>Please differentiate in current technology and guidance, so to advise on measures to take. Future guidance (like te Resilient PNT guideline) should go in potential gaps</w:delText>
        </w:r>
      </w:del>
    </w:p>
    <w:p w14:paraId="76F30632" w14:textId="086534C7" w:rsidR="00CC4908" w:rsidRPr="00F01347" w:rsidDel="002A6445" w:rsidRDefault="00CC4908" w:rsidP="00BA1C02">
      <w:pPr>
        <w:pStyle w:val="Plattetekst"/>
        <w:rPr>
          <w:del w:id="965" w:author="Jeffrey" w:date="2023-10-18T13:50:00Z"/>
        </w:rPr>
      </w:pPr>
      <w:del w:id="966" w:author="Jeffrey" w:date="2023-10-18T13:50:00Z">
        <w:r w:rsidDel="002A6445">
          <w:rPr>
            <w:highlight w:val="yellow"/>
          </w:rPr>
          <w:delText>Could ENG also advise about audio A</w:delText>
        </w:r>
      </w:del>
      <w:del w:id="967" w:author="Jeffrey" w:date="2023-10-17T16:37:00Z">
        <w:r w:rsidDel="00B627F5">
          <w:rPr>
            <w:highlight w:val="yellow"/>
          </w:rPr>
          <w:delText>TO</w:delText>
        </w:r>
      </w:del>
      <w:del w:id="968" w:author="Jeffrey" w:date="2023-10-18T13:50:00Z">
        <w:r w:rsidDel="002A6445">
          <w:rPr>
            <w:highlight w:val="yellow"/>
          </w:rPr>
          <w:delText>N like horns (see chapter 4</w:delText>
        </w:r>
        <w:r w:rsidRPr="00CC4908" w:rsidDel="002A6445">
          <w:rPr>
            <w:highlight w:val="yellow"/>
          </w:rPr>
          <w:delText>)? Especially in the case where these are remotely operated.</w:delText>
        </w:r>
      </w:del>
    </w:p>
    <w:p w14:paraId="7374830E" w14:textId="0B5896BB" w:rsidR="006C7A23" w:rsidRDefault="006C7A23" w:rsidP="00BA1C02">
      <w:pPr>
        <w:pStyle w:val="Plattetekst"/>
      </w:pPr>
      <w:r>
        <w:t>Available measures to mitigate against PNT spoofing and jamming</w:t>
      </w:r>
      <w:r w:rsidR="00CC4908">
        <w:t xml:space="preserve"> are:</w:t>
      </w:r>
    </w:p>
    <w:p w14:paraId="46CF62B3" w14:textId="77777777" w:rsidR="006C7A23" w:rsidRPr="00F01347" w:rsidRDefault="006C7A23" w:rsidP="00BF1787">
      <w:pPr>
        <w:pStyle w:val="List1"/>
        <w:numPr>
          <w:ilvl w:val="0"/>
          <w:numId w:val="55"/>
        </w:numPr>
      </w:pPr>
      <w:r w:rsidRPr="00F01347">
        <w:t>Awareness of the potential impact is important, without considering what any data manipulation or denial may look like, it will be difficult to understand if such an event is occurring.</w:t>
      </w:r>
    </w:p>
    <w:p w14:paraId="76E4ABCB" w14:textId="77777777" w:rsidR="006C7A23" w:rsidRDefault="006C7A23" w:rsidP="00BF1787">
      <w:pPr>
        <w:pStyle w:val="List1"/>
        <w:rPr>
          <w:ins w:id="969" w:author="Martijn Ebben" w:date="2023-09-28T16:24:00Z"/>
        </w:rPr>
      </w:pPr>
      <w:r w:rsidRPr="00F01347">
        <w:t>Monitoring – where possible the system should have some form of monitoring capability to ensure the information provided is reliable – this is commonly known as integrity and may have performance targets depending on the system.</w:t>
      </w:r>
    </w:p>
    <w:p w14:paraId="609E27FF" w14:textId="2ECE70BE" w:rsidR="00BF1787" w:rsidRDefault="00BF1787" w:rsidP="00BF1787">
      <w:pPr>
        <w:pStyle w:val="List1"/>
        <w:rPr>
          <w:ins w:id="970" w:author="Martijn Ebben" w:date="2023-09-28T16:25:00Z"/>
        </w:rPr>
      </w:pPr>
      <w:ins w:id="971" w:author="Martijn Ebben" w:date="2023-09-28T16:24:00Z">
        <w:r>
          <w:t>Some GNSS constellations offer authentication services whic</w:t>
        </w:r>
      </w:ins>
      <w:ins w:id="972" w:author="Martijn Ebben" w:date="2023-09-28T16:25:00Z">
        <w:r>
          <w:t>h could be considered for implementation</w:t>
        </w:r>
      </w:ins>
    </w:p>
    <w:p w14:paraId="05A96E9F" w14:textId="22DD0A88" w:rsidR="00BF1787" w:rsidRPr="0039043F" w:rsidRDefault="00BF1787" w:rsidP="00BF1787">
      <w:pPr>
        <w:pStyle w:val="List1"/>
        <w:rPr>
          <w:moveTo w:id="973" w:author="Martijn Ebben" w:date="2023-09-28T16:27:00Z"/>
        </w:rPr>
      </w:pPr>
      <w:moveToRangeStart w:id="974" w:author="Martijn Ebben" w:date="2023-09-28T16:27:00Z" w:name="move146810841"/>
      <w:moveTo w:id="975" w:author="Martijn Ebben" w:date="2023-09-28T16:27:00Z">
        <w:del w:id="976" w:author="Martijn Ebben" w:date="2023-09-28T16:27:00Z">
          <w:r w:rsidRPr="00F01347" w:rsidDel="00BF1787">
            <w:delText>For PNT systems, it</w:delText>
          </w:r>
        </w:del>
      </w:moveTo>
      <w:ins w:id="977" w:author="Martijn Ebben" w:date="2023-09-28T16:27:00Z">
        <w:r>
          <w:t>It</w:t>
        </w:r>
      </w:ins>
      <w:moveTo w:id="978" w:author="Martijn Ebben" w:date="2023-09-28T16:27:00Z">
        <w:r w:rsidRPr="00F01347">
          <w:t xml:space="preserve"> may not be possible to remove the risk of system interference, whether natural or man-made.  To mitigate such events, multiple position solutions should be employed, systems that are dissimilar in approach and failure modes as part of a system of systems approach.</w:t>
        </w:r>
        <w:del w:id="979" w:author="Martijn Ebben" w:date="2023-09-28T16:27:00Z">
          <w:r w:rsidRPr="00F01347" w:rsidDel="00BF1787">
            <w:delText xml:space="preserve">  This is covered further in the Resillient PNT Guideline.</w:delText>
          </w:r>
        </w:del>
      </w:moveTo>
    </w:p>
    <w:moveToRangeEnd w:id="974"/>
    <w:p w14:paraId="6971F0D0" w14:textId="6B33B1F7" w:rsidR="00BF1787" w:rsidRDefault="00BF1787" w:rsidP="00BF1787">
      <w:pPr>
        <w:pStyle w:val="List1"/>
        <w:rPr>
          <w:ins w:id="980" w:author="Jeffrey" w:date="2023-10-17T16:40:00Z"/>
        </w:rPr>
      </w:pPr>
      <w:ins w:id="981" w:author="Martijn Ebben" w:date="2023-09-28T16:28:00Z">
        <w:r>
          <w:t xml:space="preserve">GNSS signals usually originate from satellites, which should be well above the horizon. </w:t>
        </w:r>
      </w:ins>
      <w:ins w:id="982" w:author="Martijn Ebben" w:date="2023-09-28T16:29:00Z">
        <w:r>
          <w:t xml:space="preserve">Antennas are available that attenuate signals that originate from lower than </w:t>
        </w:r>
      </w:ins>
      <w:ins w:id="983" w:author="Martijn Ebben" w:date="2023-09-28T16:30:00Z">
        <w:r w:rsidR="00CC4908">
          <w:t>~</w:t>
        </w:r>
      </w:ins>
      <w:ins w:id="984" w:author="Martijn Ebben" w:date="2023-09-28T16:29:00Z">
        <w:r>
          <w:t xml:space="preserve">5 degrees </w:t>
        </w:r>
      </w:ins>
      <w:ins w:id="985" w:author="Martijn Ebben" w:date="2023-09-28T16:30:00Z">
        <w:r w:rsidR="00CC4908">
          <w:t>ab</w:t>
        </w:r>
        <w:del w:id="986" w:author="Jeffrey" w:date="2023-10-17T16:38:00Z">
          <w:r w:rsidR="00CC4908" w:rsidDel="00B627F5">
            <w:delText>o</w:delText>
          </w:r>
        </w:del>
        <w:r w:rsidR="00CC4908">
          <w:t>ove</w:t>
        </w:r>
      </w:ins>
      <w:ins w:id="987" w:author="Martijn Ebben" w:date="2023-09-28T16:29:00Z">
        <w:r>
          <w:t xml:space="preserve"> the horizon, that may assist in effective </w:t>
        </w:r>
      </w:ins>
      <w:ins w:id="988" w:author="Martijn Ebben" w:date="2023-09-28T16:30:00Z">
        <w:r>
          <w:t xml:space="preserve">blocking of jamming or spoofing signals, that are mostly send from the ground. </w:t>
        </w:r>
      </w:ins>
    </w:p>
    <w:p w14:paraId="455D3A78" w14:textId="11DA270B" w:rsidR="00B627F5" w:rsidRDefault="00B627F5" w:rsidP="00BF1787">
      <w:pPr>
        <w:pStyle w:val="List1"/>
        <w:rPr>
          <w:ins w:id="989" w:author="Jeffrey" w:date="2023-10-17T16:41:00Z"/>
        </w:rPr>
      </w:pPr>
      <w:ins w:id="990" w:author="Jeffrey" w:date="2023-10-17T16:40:00Z">
        <w:r>
          <w:t>Make use of the SBAS and GBAS systems</w:t>
        </w:r>
      </w:ins>
      <w:ins w:id="991" w:author="Jeffrey" w:date="2023-10-17T16:41:00Z">
        <w:r>
          <w:t>/information services</w:t>
        </w:r>
      </w:ins>
      <w:ins w:id="992" w:author="Jeffrey" w:date="2023-10-17T16:40:00Z">
        <w:r>
          <w:t xml:space="preserve"> to </w:t>
        </w:r>
      </w:ins>
      <w:ins w:id="993" w:author="Jeffrey" w:date="2023-10-17T16:41:00Z">
        <w:r>
          <w:t>alert about jamming and</w:t>
        </w:r>
      </w:ins>
      <w:ins w:id="994" w:author="Jeffrey" w:date="2023-10-17T16:42:00Z">
        <w:r>
          <w:t>/or</w:t>
        </w:r>
      </w:ins>
      <w:ins w:id="995" w:author="Jeffrey" w:date="2023-10-17T16:41:00Z">
        <w:r>
          <w:t xml:space="preserve"> spoofing of GNSS signals.</w:t>
        </w:r>
      </w:ins>
    </w:p>
    <w:p w14:paraId="2B5917CF" w14:textId="459E6F15" w:rsidR="00B627F5" w:rsidRDefault="00B627F5" w:rsidP="00BF1787">
      <w:pPr>
        <w:pStyle w:val="List1"/>
        <w:rPr>
          <w:ins w:id="996" w:author="Jeffrey" w:date="2023-10-17T16:44:00Z"/>
        </w:rPr>
      </w:pPr>
      <w:ins w:id="997" w:author="Jeffrey" w:date="2023-10-17T16:41:00Z">
        <w:r>
          <w:t xml:space="preserve">Make use of the provisions in AIS </w:t>
        </w:r>
      </w:ins>
      <w:ins w:id="998" w:author="Jeffrey" w:date="2023-10-17T16:42:00Z">
        <w:r>
          <w:t>and VDES to mitigate jamming and/or spoofing.</w:t>
        </w:r>
      </w:ins>
    </w:p>
    <w:p w14:paraId="1EFFE62A" w14:textId="61927EC0" w:rsidR="00ED0F5C" w:rsidRPr="00F01347" w:rsidRDefault="00ED0F5C" w:rsidP="00BF1787">
      <w:pPr>
        <w:pStyle w:val="List1"/>
      </w:pPr>
      <w:ins w:id="999" w:author="Jeffrey" w:date="2023-10-17T16:44:00Z">
        <w:r>
          <w:t xml:space="preserve">For the mariners use the physical AtoNs to check the reliability of </w:t>
        </w:r>
      </w:ins>
      <w:ins w:id="1000" w:author="Jeffrey" w:date="2023-10-17T16:45:00Z">
        <w:r>
          <w:t>PNT.</w:t>
        </w:r>
      </w:ins>
    </w:p>
    <w:p w14:paraId="4335D907" w14:textId="77777777" w:rsidR="006C7A23" w:rsidRDefault="006C7A23" w:rsidP="00BA1C02">
      <w:pPr>
        <w:pStyle w:val="Plattetekst"/>
      </w:pPr>
    </w:p>
    <w:p w14:paraId="461D5C68" w14:textId="63E8C258" w:rsidR="004F3603" w:rsidRPr="00F01347" w:rsidRDefault="00642CC8" w:rsidP="00BA1C02">
      <w:pPr>
        <w:pStyle w:val="Plattetekst"/>
      </w:pPr>
      <w:commentRangeStart w:id="1001"/>
      <w:r w:rsidRPr="00F01347">
        <w:t>ENG is working on a Guideline to support resilient PNT.  This GL discusses a number of vulnerabilities and options to achieve resilient PNT, and while it mentions cyber security it is not captured in detail.</w:t>
      </w:r>
      <w:commentRangeEnd w:id="1001"/>
      <w:r w:rsidR="00CC4908">
        <w:rPr>
          <w:rStyle w:val="Verwijzingopmerking"/>
        </w:rPr>
        <w:commentReference w:id="1001"/>
      </w:r>
    </w:p>
    <w:p w14:paraId="6F6EE043" w14:textId="77777777" w:rsidR="00642CC8" w:rsidRPr="00F01347" w:rsidRDefault="00642CC8" w:rsidP="00BA1C02">
      <w:pPr>
        <w:pStyle w:val="Plattetekst"/>
      </w:pPr>
      <w:commentRangeStart w:id="1002"/>
      <w:r w:rsidRPr="00F01347">
        <w:t xml:space="preserve">We need to be clear on whether cyber security includes aspects such as GNSS jamming (likened to a denial of service) and Spoofing (likened to data manipulation).  </w:t>
      </w:r>
      <w:commentRangeEnd w:id="1002"/>
      <w:r w:rsidR="00B66E2B">
        <w:rPr>
          <w:rStyle w:val="Verwijzingopmerking"/>
        </w:rPr>
        <w:commentReference w:id="1002"/>
      </w:r>
    </w:p>
    <w:p w14:paraId="57B204EF" w14:textId="63E344E0" w:rsidR="00642CC8" w:rsidRPr="00F01347" w:rsidRDefault="00642CC8" w:rsidP="00BA1C02">
      <w:pPr>
        <w:pStyle w:val="Plattetekst"/>
      </w:pPr>
      <w:r w:rsidRPr="00F01347">
        <w:t>The technical advice provided in the reference documents should be considered and referenced where possible, but for PNT the following considerations are noted:</w:t>
      </w:r>
    </w:p>
    <w:p w14:paraId="1E1C3F68" w14:textId="0A957926" w:rsidR="00642CC8" w:rsidRPr="00F01347" w:rsidRDefault="00642CC8" w:rsidP="00F01347">
      <w:pPr>
        <w:pStyle w:val="Plattetekst"/>
        <w:numPr>
          <w:ilvl w:val="0"/>
          <w:numId w:val="29"/>
        </w:numPr>
      </w:pPr>
      <w:commentRangeStart w:id="1003"/>
      <w:r w:rsidRPr="00F01347">
        <w:t xml:space="preserve">PNT is used within AtoNs to support positioning and timing aspects.  Both support the use of the AtoN, although in different context.  As an </w:t>
      </w:r>
      <w:del w:id="1004" w:author="Jeffrey" w:date="2023-10-17T16:39:00Z">
        <w:r w:rsidRPr="00F01347" w:rsidDel="00B627F5">
          <w:delText>example</w:delText>
        </w:r>
      </w:del>
      <w:ins w:id="1005" w:author="Jeffrey" w:date="2023-10-17T16:39:00Z">
        <w:r w:rsidR="00B627F5" w:rsidRPr="00F01347">
          <w:t>example,</w:t>
        </w:r>
      </w:ins>
      <w:r w:rsidRPr="00F01347">
        <w:t xml:space="preserve"> </w:t>
      </w:r>
      <w:r w:rsidR="00A6324B" w:rsidRPr="00F01347">
        <w:t>within AIS, timing information from GNSS is used to synchronise the data channel</w:t>
      </w:r>
      <w:ins w:id="1006" w:author="Jeffrey" w:date="2023-10-18T13:52:00Z">
        <w:r w:rsidR="002A6445">
          <w:t>s</w:t>
        </w:r>
      </w:ins>
      <w:r w:rsidR="00A6324B" w:rsidRPr="00F01347">
        <w:t xml:space="preserve">, while GNSS derived positioning information is used to measure the vessel’s proximity to other targets.  </w:t>
      </w:r>
      <w:r w:rsidR="00EA1C31">
        <w:t>GNSS timing is also used to support synchronised lights and communications.</w:t>
      </w:r>
    </w:p>
    <w:p w14:paraId="3CB9345A" w14:textId="5DF1C918" w:rsidR="00A6324B" w:rsidRPr="00F01347" w:rsidRDefault="00A6324B" w:rsidP="00F01347">
      <w:pPr>
        <w:pStyle w:val="Plattetekst"/>
        <w:numPr>
          <w:ilvl w:val="0"/>
          <w:numId w:val="29"/>
        </w:numPr>
      </w:pPr>
      <w:r w:rsidRPr="00F01347">
        <w:t xml:space="preserve">PNT data can also be used in areas where it may not immediately be obvious. </w:t>
      </w:r>
      <w:del w:id="1007" w:author="Jeffrey" w:date="2023-10-17T16:39:00Z">
        <w:r w:rsidRPr="00F01347" w:rsidDel="00B627F5">
          <w:delText xml:space="preserve"> </w:delText>
        </w:r>
      </w:del>
      <w:r w:rsidRPr="00F01347">
        <w:t>During GPS jamming trials conducted by the GLAs on a buoy tender, it was discovered by accident that the main GPS receiver feeding the bridge also provided time throughout the vessel.</w:t>
      </w:r>
      <w:r w:rsidR="00672D8E" w:rsidRPr="00F01347">
        <w:t xml:space="preserve"> </w:t>
      </w:r>
      <w:del w:id="1008" w:author="Jeffrey" w:date="2023-10-18T13:53:00Z">
        <w:r w:rsidR="00A86869" w:rsidRPr="00F01347" w:rsidDel="002A6445">
          <w:delText>For example,</w:delText>
        </w:r>
      </w:del>
      <w:ins w:id="1009" w:author="Jeffrey" w:date="2023-10-18T13:53:00Z">
        <w:r w:rsidR="002A6445">
          <w:t>The</w:t>
        </w:r>
      </w:ins>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commentRangeEnd w:id="1003"/>
      <w:r w:rsidR="00BF1787">
        <w:rPr>
          <w:rStyle w:val="Verwijzingopmerking"/>
        </w:rPr>
        <w:commentReference w:id="1003"/>
      </w:r>
    </w:p>
    <w:p w14:paraId="281A23AF" w14:textId="4A83A3A3" w:rsidR="00A6324B" w:rsidRPr="00F01347" w:rsidRDefault="00A6324B" w:rsidP="00F01347">
      <w:pPr>
        <w:pStyle w:val="Plattetekst"/>
        <w:numPr>
          <w:ilvl w:val="0"/>
          <w:numId w:val="29"/>
        </w:numPr>
      </w:pPr>
      <w:commentRangeStart w:id="1010"/>
      <w:r w:rsidRPr="00F01347">
        <w:lastRenderedPageBreak/>
        <w:t xml:space="preserve">Some </w:t>
      </w:r>
      <w:ins w:id="1011" w:author="Jeffrey" w:date="2023-10-17T16:43:00Z">
        <w:r w:rsidR="00ED0F5C">
          <w:t xml:space="preserve">(physical) </w:t>
        </w:r>
      </w:ins>
      <w:r w:rsidRPr="00F01347">
        <w:t xml:space="preserve">AtoN </w:t>
      </w:r>
      <w:ins w:id="1012" w:author="Jeffrey" w:date="2023-10-18T13:53:00Z">
        <w:r w:rsidR="002A6445">
          <w:t xml:space="preserve">can </w:t>
        </w:r>
      </w:ins>
      <w:r w:rsidRPr="00F01347">
        <w:t xml:space="preserve">provide </w:t>
      </w:r>
      <w:r w:rsidR="00143C78" w:rsidRPr="00F01347">
        <w:t>PNT</w:t>
      </w:r>
      <w:r w:rsidRPr="00F01347">
        <w:t xml:space="preserve"> information and it’s important to consider the impact of cyber security aspects for them too.  Corrupting the provision of data could have significant implications, whether that’s providing false position information or integrity data. </w:t>
      </w:r>
      <w:commentRangeEnd w:id="1010"/>
      <w:r w:rsidR="00BF1787">
        <w:rPr>
          <w:rStyle w:val="Verwijzingopmerking"/>
        </w:rPr>
        <w:commentReference w:id="1010"/>
      </w:r>
    </w:p>
    <w:p w14:paraId="0DD7B2E4" w14:textId="6499AE0A" w:rsidR="00A6324B" w:rsidRPr="00F01347" w:rsidDel="00BF1787" w:rsidRDefault="00A6324B" w:rsidP="00F01347">
      <w:pPr>
        <w:pStyle w:val="Plattetekst"/>
        <w:numPr>
          <w:ilvl w:val="0"/>
          <w:numId w:val="29"/>
        </w:numPr>
        <w:rPr>
          <w:del w:id="1013" w:author="Martijn Ebben" w:date="2023-09-28T16:25:00Z"/>
        </w:rPr>
      </w:pPr>
      <w:commentRangeStart w:id="1014"/>
      <w:del w:id="1015" w:author="Martijn Ebben" w:date="2023-09-28T16:25:00Z">
        <w:r w:rsidRPr="00F01347" w:rsidDel="00BF1787">
          <w:delText xml:space="preserve">Authentication of PNT data is emerging with some GNSS constellations now </w:delText>
        </w:r>
        <w:r w:rsidR="001B7CB2" w:rsidRPr="00F01347" w:rsidDel="00BF1787">
          <w:delText>developing</w:delText>
        </w:r>
        <w:r w:rsidRPr="00F01347" w:rsidDel="00BF1787">
          <w:delText xml:space="preserve"> authentication services</w:delText>
        </w:r>
        <w:r w:rsidR="00F61E03" w:rsidRPr="00F01347" w:rsidDel="00BF1787">
          <w:delText xml:space="preserve"> (</w:delText>
        </w:r>
        <w:r w:rsidR="004C4A67" w:rsidRPr="00F01347" w:rsidDel="00BF1787">
          <w:delText xml:space="preserve">e.g. Galileo </w:delText>
        </w:r>
        <w:r w:rsidR="00F67367" w:rsidRPr="00F01347" w:rsidDel="00BF1787">
          <w:delText xml:space="preserve">Open </w:delText>
        </w:r>
        <w:r w:rsidR="00EA1C31" w:rsidDel="00BF1787">
          <w:delText>Service</w:delText>
        </w:r>
        <w:r w:rsidR="00F67367" w:rsidRPr="00F01347" w:rsidDel="00BF1787">
          <w:delText xml:space="preserve"> Navigation Message Authentication, </w:delText>
        </w:r>
        <w:r w:rsidR="004C4A67" w:rsidRPr="00F01347" w:rsidDel="00BF1787">
          <w:delText>OSNMA)</w:delText>
        </w:r>
        <w:r w:rsidRPr="00F01347" w:rsidDel="00BF1787">
          <w:delText>. The concept of authentication in the maritime sector is relatively novel and education as well as technical solutions are required.</w:delText>
        </w:r>
      </w:del>
    </w:p>
    <w:p w14:paraId="26F67ECA" w14:textId="61659CDD" w:rsidR="00A6324B" w:rsidRPr="00F01347" w:rsidRDefault="00A6324B" w:rsidP="00F01347">
      <w:pPr>
        <w:pStyle w:val="Plattetekst"/>
        <w:numPr>
          <w:ilvl w:val="0"/>
          <w:numId w:val="29"/>
        </w:numPr>
      </w:pPr>
      <w:r w:rsidRPr="00F01347">
        <w:t>Overall security mitigation measures will depend on the type of AtoN and how the PNT data is used or generated.  Physical security is a key component, whether that’s preventing access to a shor</w:t>
      </w:r>
      <w:r w:rsidR="00563ED2" w:rsidRPr="00F01347">
        <w:t>e</w:t>
      </w:r>
      <w:r w:rsidRPr="00F01347">
        <w:t xml:space="preserve"> site or simply preventing a seemingly innocent phone charger from being plugged into a device.  Networked devices should be planned and not added in an ad-hoc manner and air gaps should be used where relevant to prevent any hacker from gaining access to all/sensitive areas. </w:t>
      </w:r>
      <w:commentRangeEnd w:id="1014"/>
      <w:r w:rsidR="00CC4908">
        <w:rPr>
          <w:rStyle w:val="Verwijzingopmerking"/>
        </w:rPr>
        <w:commentReference w:id="1014"/>
      </w:r>
    </w:p>
    <w:p w14:paraId="7F0847F1" w14:textId="69F83F1A" w:rsidR="00FC7D19" w:rsidRPr="0039043F" w:rsidDel="00BF1787" w:rsidRDefault="00A6324B" w:rsidP="00F01347">
      <w:pPr>
        <w:pStyle w:val="Plattetekst"/>
        <w:numPr>
          <w:ilvl w:val="0"/>
          <w:numId w:val="29"/>
        </w:numPr>
        <w:rPr>
          <w:moveFrom w:id="1016" w:author="Martijn Ebben" w:date="2023-09-28T16:27:00Z"/>
        </w:rPr>
      </w:pPr>
      <w:moveFromRangeStart w:id="1017" w:author="Martijn Ebben" w:date="2023-09-28T16:27:00Z" w:name="move146810841"/>
      <w:moveFrom w:id="1018" w:author="Martijn Ebben" w:date="2023-09-28T16:27:00Z">
        <w:r w:rsidRPr="00F01347" w:rsidDel="00BF1787">
          <w:t xml:space="preserve">For PNT systems, it may not be possible to remove the risk of system interference, whether natural or man-made.  To mitigate such events, multiple position solutions should be employed, systems that are dissimilar in approach and failure modes as part of a system of systems approach.  This is covered further in the </w:t>
        </w:r>
        <w:r w:rsidR="00B43D37" w:rsidRPr="00F01347" w:rsidDel="00BF1787">
          <w:t xml:space="preserve">Resillient </w:t>
        </w:r>
        <w:r w:rsidRPr="00F01347" w:rsidDel="00BF1787">
          <w:t>PNT Guideline.</w:t>
        </w:r>
      </w:moveFrom>
    </w:p>
    <w:p w14:paraId="7BBCD2A5" w14:textId="0685248D" w:rsidR="00FC7D19" w:rsidRDefault="00692325" w:rsidP="00FC7D19">
      <w:pPr>
        <w:pStyle w:val="Kop2"/>
      </w:pPr>
      <w:bookmarkStart w:id="1019" w:name="_Toc146796901"/>
      <w:moveFromRangeEnd w:id="1017"/>
      <w:r>
        <w:t>PNT</w:t>
      </w:r>
      <w:r w:rsidR="00FC7D19" w:rsidRPr="006B5D72">
        <w:t>-specific documents to consider:</w:t>
      </w:r>
      <w:bookmarkEnd w:id="1019"/>
    </w:p>
    <w:p w14:paraId="15EA0BF0" w14:textId="77777777" w:rsidR="000417FF" w:rsidRPr="003E6D42" w:rsidRDefault="000417FF" w:rsidP="00F01347">
      <w:pPr>
        <w:pStyle w:val="Plattetekst"/>
      </w:pPr>
      <w:r w:rsidRPr="003E6D42">
        <w:t xml:space="preserve">The following documents may need to be reviewed to ensure </w:t>
      </w:r>
      <w:r w:rsidR="003E6D42" w:rsidRPr="003E6D42">
        <w:t>cyber security aspects are suitably considered.</w:t>
      </w:r>
    </w:p>
    <w:p w14:paraId="4ED8C3BD" w14:textId="77777777" w:rsidR="00FC7D19" w:rsidRDefault="00FC7D19" w:rsidP="00FC7D19">
      <w:pPr>
        <w:pStyle w:val="Plattetekst"/>
        <w:numPr>
          <w:ilvl w:val="0"/>
          <w:numId w:val="31"/>
        </w:numPr>
      </w:pPr>
      <w:r>
        <w:t>IALA Recommendation R1017 Resilient position navigation and timing (PNT)</w:t>
      </w:r>
    </w:p>
    <w:p w14:paraId="6CDA036C" w14:textId="77777777" w:rsidR="00FC7D19" w:rsidRDefault="00FC7D19" w:rsidP="00FC7D19">
      <w:pPr>
        <w:pStyle w:val="Plattetekst"/>
        <w:numPr>
          <w:ilvl w:val="0"/>
          <w:numId w:val="31"/>
        </w:numPr>
      </w:pPr>
      <w:r>
        <w:t>IALA Recommendation R0129 GNSS vulnerability and mitigation measures</w:t>
      </w:r>
    </w:p>
    <w:p w14:paraId="02C2374E" w14:textId="77777777" w:rsidR="00FC7D19" w:rsidRDefault="00FC7D19" w:rsidP="00FC7D19">
      <w:pPr>
        <w:pStyle w:val="Plattetekst"/>
        <w:numPr>
          <w:ilvl w:val="0"/>
          <w:numId w:val="31"/>
        </w:numPr>
      </w:pPr>
      <w:r>
        <w:t>IALA Recommendation R1020 Terresterial radionavigation systems</w:t>
      </w:r>
    </w:p>
    <w:p w14:paraId="6FD0628E" w14:textId="77777777" w:rsidR="00FC7D19" w:rsidRDefault="00FC7D19" w:rsidP="00FC7D19">
      <w:pPr>
        <w:pStyle w:val="Plattetekst"/>
        <w:numPr>
          <w:ilvl w:val="0"/>
          <w:numId w:val="31"/>
        </w:numPr>
      </w:pPr>
      <w:r>
        <w:t>IALA Recommendation R1011 Performance and monitoring of eLORAN services in the frequency band 90-110 kHz</w:t>
      </w:r>
    </w:p>
    <w:p w14:paraId="2861DCC6" w14:textId="77777777" w:rsidR="00FC7D19" w:rsidRDefault="00FC7D19" w:rsidP="00FC7D19">
      <w:pPr>
        <w:pStyle w:val="Plattetekst"/>
        <w:numPr>
          <w:ilvl w:val="0"/>
          <w:numId w:val="31"/>
        </w:numPr>
      </w:pPr>
      <w:r>
        <w:t>IALA Recommendation R1011 Performance and monitoring of DGNSS services in the frequency band 283.5-325 kHz</w:t>
      </w:r>
    </w:p>
    <w:p w14:paraId="4D5F53CC" w14:textId="77777777" w:rsidR="00FC7D19" w:rsidRDefault="00FC7D19" w:rsidP="00FC7D19">
      <w:pPr>
        <w:pStyle w:val="Plattetekst"/>
        <w:numPr>
          <w:ilvl w:val="0"/>
          <w:numId w:val="31"/>
        </w:numPr>
      </w:pPr>
      <w:r>
        <w:t>IALA Guideline G1112 Performance and monitoring of DGNSS services in the frequency band 283.5-325 kHz</w:t>
      </w:r>
    </w:p>
    <w:p w14:paraId="5D1E97F8" w14:textId="77777777" w:rsidR="00FC7D19" w:rsidRDefault="00FC7D19" w:rsidP="00FC7D19">
      <w:pPr>
        <w:pStyle w:val="Plattetekst"/>
        <w:numPr>
          <w:ilvl w:val="0"/>
          <w:numId w:val="31"/>
        </w:numPr>
      </w:pPr>
      <w:r>
        <w:t>IALA Recommendation R0135 Future of DGNSS</w:t>
      </w:r>
    </w:p>
    <w:p w14:paraId="79B8DD48" w14:textId="77777777" w:rsidR="00FC7D19" w:rsidRDefault="00FC7D19" w:rsidP="00FC7D19">
      <w:pPr>
        <w:pStyle w:val="Plattetekst"/>
        <w:numPr>
          <w:ilvl w:val="0"/>
          <w:numId w:val="31"/>
        </w:numPr>
      </w:pPr>
      <w:r>
        <w:t>IALA Guideline G1060 Recapitalization of DGNSS</w:t>
      </w:r>
    </w:p>
    <w:p w14:paraId="440E0B57" w14:textId="77777777" w:rsidR="00FC7D19" w:rsidRDefault="00FC7D19" w:rsidP="00FC7D19">
      <w:pPr>
        <w:pStyle w:val="Plattetekst"/>
        <w:numPr>
          <w:ilvl w:val="0"/>
          <w:numId w:val="31"/>
        </w:numPr>
      </w:pPr>
      <w:r>
        <w:t>IALA Recommendation R0150 DGNSS service provision, upgrades and future uses</w:t>
      </w:r>
    </w:p>
    <w:p w14:paraId="69D5EFEE" w14:textId="77777777" w:rsidR="00FC7D19" w:rsidRPr="00F01347" w:rsidRDefault="00FC7D19" w:rsidP="00FC7D19">
      <w:pPr>
        <w:pStyle w:val="Plattetekst"/>
        <w:numPr>
          <w:ilvl w:val="0"/>
          <w:numId w:val="31"/>
        </w:numPr>
        <w:rPr>
          <w:lang w:val="fr-FR"/>
        </w:rPr>
      </w:pPr>
      <w:r w:rsidRPr="00F01347">
        <w:rPr>
          <w:lang w:val="fr-FR"/>
        </w:rPr>
        <w:t>IALA Guideline G1158 VDES R-mode</w:t>
      </w:r>
    </w:p>
    <w:p w14:paraId="4F6269CE" w14:textId="7BDAD0E7" w:rsidR="00FC7D19" w:rsidDel="00B66E2B" w:rsidRDefault="00FC7D19" w:rsidP="00FC7D19">
      <w:pPr>
        <w:pStyle w:val="Plattetekst"/>
        <w:numPr>
          <w:ilvl w:val="0"/>
          <w:numId w:val="31"/>
        </w:numPr>
        <w:rPr>
          <w:moveFrom w:id="1020" w:author="Martijn Ebben" w:date="2023-09-28T12:48:00Z"/>
        </w:rPr>
      </w:pPr>
      <w:moveFromRangeStart w:id="1021" w:author="Martijn Ebben" w:date="2023-09-28T12:48:00Z" w:name="move146797713"/>
      <w:moveFrom w:id="1022" w:author="Martijn Ebben" w:date="2023-09-28T12:48:00Z">
        <w:r w:rsidRPr="0039043F" w:rsidDel="00B66E2B">
          <w:t>IALA Guideline G</w:t>
        </w:r>
        <w:r w:rsidRPr="00F01347" w:rsidDel="00B66E2B">
          <w:rPr>
            <w:highlight w:val="yellow"/>
          </w:rPr>
          <w:t>NNNN</w:t>
        </w:r>
        <w:r w:rsidRPr="0039043F" w:rsidDel="00B66E2B">
          <w:t xml:space="preserve"> RESILIENT PNT</w:t>
        </w:r>
      </w:moveFrom>
    </w:p>
    <w:moveFromRangeEnd w:id="1021"/>
    <w:p w14:paraId="4DE21C53" w14:textId="77777777" w:rsidR="00FC7D19" w:rsidRPr="00F01347" w:rsidRDefault="00FC7D19" w:rsidP="00FC7D19">
      <w:pPr>
        <w:pStyle w:val="Plattetekst"/>
        <w:numPr>
          <w:ilvl w:val="0"/>
          <w:numId w:val="31"/>
        </w:numPr>
      </w:pPr>
      <w:r w:rsidRPr="00F01347">
        <w:t>S-201 Aids to Navigation Information</w:t>
      </w:r>
    </w:p>
    <w:p w14:paraId="76657A2F" w14:textId="77777777" w:rsidR="00FC7D19" w:rsidRDefault="00FC7D19" w:rsidP="00FC7D19">
      <w:pPr>
        <w:pStyle w:val="Plattetekst"/>
        <w:numPr>
          <w:ilvl w:val="0"/>
          <w:numId w:val="31"/>
        </w:numPr>
      </w:pPr>
      <w:r w:rsidRPr="008C12D0">
        <w:t>S-240 DGNSS Station Almanac</w:t>
      </w:r>
    </w:p>
    <w:p w14:paraId="2E0D5BB4" w14:textId="77777777" w:rsidR="00FC7D19" w:rsidRDefault="00FC7D19" w:rsidP="00FC7D19">
      <w:pPr>
        <w:pStyle w:val="Plattetekst"/>
        <w:numPr>
          <w:ilvl w:val="0"/>
          <w:numId w:val="31"/>
        </w:numPr>
      </w:pPr>
      <w:r w:rsidRPr="008C12D0">
        <w:t>S-245</w:t>
      </w:r>
      <w:r>
        <w:t xml:space="preserve"> </w:t>
      </w:r>
      <w:r w:rsidRPr="008C12D0">
        <w:t>eLoran ASF Data</w:t>
      </w:r>
    </w:p>
    <w:p w14:paraId="5183E154" w14:textId="77777777" w:rsidR="00FC7D19" w:rsidRDefault="00FC7D19" w:rsidP="00FC7D19">
      <w:pPr>
        <w:pStyle w:val="Plattetekst"/>
        <w:numPr>
          <w:ilvl w:val="0"/>
          <w:numId w:val="31"/>
        </w:numPr>
      </w:pPr>
      <w:r w:rsidRPr="008C12D0">
        <w:t>S-246</w:t>
      </w:r>
      <w:r>
        <w:t xml:space="preserve"> </w:t>
      </w:r>
      <w:r w:rsidRPr="008C12D0">
        <w:t>eLoran Station Almanac</w:t>
      </w:r>
    </w:p>
    <w:p w14:paraId="4B6844A8" w14:textId="77777777" w:rsidR="00FC7D19" w:rsidRDefault="00FC7D19" w:rsidP="00FC7D19">
      <w:pPr>
        <w:pStyle w:val="Plattetekst"/>
        <w:numPr>
          <w:ilvl w:val="0"/>
          <w:numId w:val="31"/>
        </w:numPr>
      </w:pPr>
      <w:r w:rsidRPr="008C12D0">
        <w:t>S-247</w:t>
      </w:r>
      <w:r>
        <w:t xml:space="preserve"> </w:t>
      </w:r>
      <w:r w:rsidRPr="008C12D0">
        <w:t>Differential eLoran Reference Station Almanac</w:t>
      </w:r>
    </w:p>
    <w:p w14:paraId="7A1EC582" w14:textId="77777777" w:rsidR="00FC7D19" w:rsidRPr="006B5D72" w:rsidRDefault="00FC7D19" w:rsidP="00FC7D19">
      <w:pPr>
        <w:pStyle w:val="Kop2"/>
      </w:pPr>
      <w:bookmarkStart w:id="1023" w:name="_Toc146796902"/>
      <w:r w:rsidRPr="006B5D72">
        <w:t>Potential Gaps:</w:t>
      </w:r>
      <w:bookmarkEnd w:id="1023"/>
    </w:p>
    <w:p w14:paraId="098BFC53" w14:textId="77777777" w:rsidR="00FC7D19" w:rsidRDefault="00FC7D19" w:rsidP="00FC7D19">
      <w:pPr>
        <w:pStyle w:val="Plattetekst"/>
        <w:numPr>
          <w:ilvl w:val="0"/>
          <w:numId w:val="32"/>
        </w:numPr>
      </w:pPr>
      <w:commentRangeStart w:id="1024"/>
      <w:r>
        <w:t>Training of personnel on ship and shore</w:t>
      </w:r>
      <w:commentRangeEnd w:id="1024"/>
      <w:r w:rsidR="00CC4908">
        <w:rPr>
          <w:rStyle w:val="Verwijzingopmerking"/>
        </w:rPr>
        <w:commentReference w:id="1024"/>
      </w:r>
    </w:p>
    <w:p w14:paraId="5A5BA570" w14:textId="77777777" w:rsidR="00AA492E" w:rsidRDefault="00AA492E" w:rsidP="00FC7D19">
      <w:pPr>
        <w:pStyle w:val="Plattetekst"/>
        <w:numPr>
          <w:ilvl w:val="0"/>
          <w:numId w:val="32"/>
        </w:numPr>
      </w:pPr>
      <w:r>
        <w:lastRenderedPageBreak/>
        <w:t>Review of impact to MASS as a special consideration (also drones where used)</w:t>
      </w:r>
    </w:p>
    <w:p w14:paraId="08E696C1" w14:textId="77777777" w:rsidR="00FC7D19" w:rsidRDefault="00FC7D19" w:rsidP="00FC7D19">
      <w:pPr>
        <w:pStyle w:val="Plattetekst"/>
        <w:numPr>
          <w:ilvl w:val="0"/>
          <w:numId w:val="32"/>
        </w:numPr>
      </w:pPr>
      <w:commentRangeStart w:id="1025"/>
      <w:r>
        <w:t>Human factors implications</w:t>
      </w:r>
      <w:commentRangeEnd w:id="1025"/>
      <w:r w:rsidR="00CC4908">
        <w:rPr>
          <w:rStyle w:val="Verwijzingopmerking"/>
        </w:rPr>
        <w:commentReference w:id="1025"/>
      </w:r>
    </w:p>
    <w:p w14:paraId="11320E28" w14:textId="77777777" w:rsidR="00FC7D19" w:rsidRDefault="00FC7D19" w:rsidP="00FC7D19">
      <w:pPr>
        <w:pStyle w:val="Plattetekst"/>
        <w:numPr>
          <w:ilvl w:val="0"/>
          <w:numId w:val="32"/>
        </w:numPr>
        <w:rPr>
          <w:ins w:id="1026" w:author="Jeffrey" w:date="2023-10-17T16:37:00Z"/>
        </w:rPr>
      </w:pPr>
      <w:r w:rsidRPr="00E57349">
        <w:t>Authentication of the signal</w:t>
      </w:r>
    </w:p>
    <w:p w14:paraId="18E2039F" w14:textId="7BF889E4" w:rsidR="00B627F5" w:rsidRPr="00E57349" w:rsidRDefault="00B627F5" w:rsidP="00FC7D19">
      <w:pPr>
        <w:pStyle w:val="Plattetekst"/>
        <w:numPr>
          <w:ilvl w:val="0"/>
          <w:numId w:val="32"/>
        </w:numPr>
      </w:pPr>
      <w:ins w:id="1027" w:author="Jeffrey" w:date="2023-10-17T16:37:00Z">
        <w:r>
          <w:t>Environmental implications</w:t>
        </w:r>
      </w:ins>
    </w:p>
    <w:p w14:paraId="20060DF5" w14:textId="36703936" w:rsidR="00FC7D19" w:rsidRPr="00E57349" w:rsidRDefault="00FC7D19" w:rsidP="00FC7D19">
      <w:pPr>
        <w:pStyle w:val="Plattetekst"/>
        <w:numPr>
          <w:ilvl w:val="0"/>
          <w:numId w:val="32"/>
        </w:numPr>
      </w:pPr>
      <w:r>
        <w:t xml:space="preserve">Infrastructure for monitoring / </w:t>
      </w:r>
      <w:r w:rsidR="0098655E">
        <w:t>reporting / warning</w:t>
      </w:r>
      <w:r>
        <w:t xml:space="preserve"> is being removed (IALA beacons)</w:t>
      </w:r>
    </w:p>
    <w:p w14:paraId="5729ABAC" w14:textId="77777777" w:rsidR="00B66E2B" w:rsidRDefault="00B66E2B" w:rsidP="00B66E2B">
      <w:pPr>
        <w:pStyle w:val="Plattetekst"/>
        <w:numPr>
          <w:ilvl w:val="0"/>
          <w:numId w:val="32"/>
        </w:numPr>
        <w:rPr>
          <w:moveTo w:id="1028" w:author="Martijn Ebben" w:date="2023-09-28T12:48:00Z"/>
        </w:rPr>
      </w:pPr>
      <w:moveToRangeStart w:id="1029" w:author="Martijn Ebben" w:date="2023-09-28T12:48:00Z" w:name="move146797713"/>
      <w:commentRangeStart w:id="1030"/>
      <w:moveTo w:id="1031" w:author="Martijn Ebben" w:date="2023-09-28T12:48:00Z">
        <w:r w:rsidRPr="0039043F">
          <w:t>IALA Guideline G</w:t>
        </w:r>
        <w:r w:rsidRPr="00F01347">
          <w:rPr>
            <w:highlight w:val="yellow"/>
          </w:rPr>
          <w:t>NNNN</w:t>
        </w:r>
        <w:r w:rsidRPr="0039043F">
          <w:t xml:space="preserve"> RESILIENT PNT</w:t>
        </w:r>
      </w:moveTo>
      <w:commentRangeEnd w:id="1030"/>
      <w:r w:rsidR="002A6445">
        <w:rPr>
          <w:rStyle w:val="Verwijzingopmerking"/>
        </w:rPr>
        <w:commentReference w:id="1030"/>
      </w:r>
    </w:p>
    <w:moveToRangeEnd w:id="1029"/>
    <w:p w14:paraId="23523DC8" w14:textId="77777777" w:rsidR="004F3603" w:rsidRDefault="004F3603" w:rsidP="00BA1C02">
      <w:pPr>
        <w:pStyle w:val="Plattetekst"/>
        <w:rPr>
          <w:b/>
          <w:bCs/>
        </w:rPr>
      </w:pPr>
    </w:p>
    <w:p w14:paraId="2518E9F7" w14:textId="77777777" w:rsidR="004F3603" w:rsidRDefault="004F3603" w:rsidP="00BA1C02">
      <w:pPr>
        <w:pStyle w:val="Plattetekst"/>
        <w:rPr>
          <w:b/>
          <w:bCs/>
        </w:rPr>
      </w:pPr>
    </w:p>
    <w:p w14:paraId="47D46712" w14:textId="77777777" w:rsidR="004F3603" w:rsidRDefault="004F3603" w:rsidP="00BA1C02">
      <w:pPr>
        <w:pStyle w:val="Plattetekst"/>
        <w:rPr>
          <w:b/>
          <w:bCs/>
        </w:rPr>
      </w:pPr>
      <w:r w:rsidRPr="004F3603">
        <w:rPr>
          <w:b/>
          <w:bCs/>
          <w:highlight w:val="yellow"/>
        </w:rPr>
        <w:t xml:space="preserve">------ After here </w:t>
      </w:r>
      <w:r>
        <w:rPr>
          <w:b/>
          <w:bCs/>
          <w:highlight w:val="yellow"/>
        </w:rPr>
        <w:t xml:space="preserve">only </w:t>
      </w:r>
      <w:r w:rsidRPr="004F3603">
        <w:rPr>
          <w:b/>
          <w:bCs/>
          <w:highlight w:val="yellow"/>
        </w:rPr>
        <w:t>placeholders for additional content ------</w:t>
      </w:r>
    </w:p>
    <w:p w14:paraId="3A82FC2D" w14:textId="77777777" w:rsidR="004F3603" w:rsidRDefault="004F3603">
      <w:pPr>
        <w:spacing w:after="200" w:line="276" w:lineRule="auto"/>
        <w:rPr>
          <w:rFonts w:asciiTheme="majorHAnsi" w:eastAsiaTheme="majorEastAsia" w:hAnsiTheme="majorHAnsi" w:cstheme="majorBidi"/>
          <w:b/>
          <w:bCs/>
          <w:caps/>
          <w:color w:val="00558C"/>
          <w:sz w:val="28"/>
          <w:szCs w:val="24"/>
        </w:rPr>
      </w:pPr>
      <w:r>
        <w:br w:type="page"/>
      </w:r>
    </w:p>
    <w:p w14:paraId="4E110DA2" w14:textId="77777777" w:rsidR="0004255E" w:rsidRDefault="0004255E" w:rsidP="0004255E">
      <w:pPr>
        <w:pStyle w:val="Kop1"/>
      </w:pPr>
      <w:bookmarkStart w:id="1032" w:name="_Toc146796903"/>
      <w:r>
        <w:lastRenderedPageBreak/>
        <w:t>Further reading</w:t>
      </w:r>
      <w:bookmarkEnd w:id="1032"/>
    </w:p>
    <w:p w14:paraId="7F44DE08" w14:textId="77777777" w:rsidR="0004255E" w:rsidRDefault="0004255E" w:rsidP="0004255E">
      <w:pPr>
        <w:pStyle w:val="Heading1separationline"/>
      </w:pPr>
    </w:p>
    <w:p w14:paraId="1006E57A" w14:textId="77777777" w:rsidR="0022582A" w:rsidRDefault="0022582A" w:rsidP="0022582A">
      <w:pPr>
        <w:pStyle w:val="Plattetekst"/>
      </w:pPr>
      <w:bookmarkStart w:id="1033" w:name="_Hlk58941611"/>
      <w:bookmarkStart w:id="1034"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739E2381" w14:textId="77777777" w:rsidR="0022582A" w:rsidRDefault="0022582A" w:rsidP="0022582A">
      <w:pPr>
        <w:pStyle w:val="Furtherreading"/>
      </w:pPr>
      <w:bookmarkStart w:id="1035" w:name="_Hlk58941649"/>
      <w:bookmarkEnd w:id="1033"/>
      <w:r>
        <w:t>Einstein, A. (1905) Relativity: The Special and General Theory of Relativity</w:t>
      </w:r>
    </w:p>
    <w:p w14:paraId="14C4EFD2" w14:textId="77777777" w:rsidR="00001616" w:rsidRDefault="0022582A" w:rsidP="004F4AAE">
      <w:pPr>
        <w:pStyle w:val="Furtherreading"/>
      </w:pPr>
      <w:r>
        <w:t>Idle, E. (1984) The Galaxy Song</w:t>
      </w: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Kop1"/>
      </w:pPr>
      <w:bookmarkStart w:id="1036" w:name="_Toc146796904"/>
      <w:r>
        <w:lastRenderedPageBreak/>
        <w:t>Index</w:t>
      </w:r>
      <w:bookmarkEnd w:id="1036"/>
    </w:p>
    <w:p w14:paraId="6EA17745" w14:textId="77777777" w:rsidR="004F4AAE" w:rsidRDefault="00001616" w:rsidP="00001616">
      <w:pPr>
        <w:pStyle w:val="Platteteks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Plattetekst"/>
      </w:pPr>
    </w:p>
    <w:bookmarkEnd w:id="1034"/>
    <w:bookmarkEnd w:id="1035"/>
    <w:p w14:paraId="3FDBC3C1" w14:textId="77777777" w:rsidR="00456DE1" w:rsidRDefault="00456DE1" w:rsidP="00001616">
      <w:pPr>
        <w:pStyle w:val="Platteteks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Plattetekst"/>
        <w:rPr>
          <w:lang w:eastAsia="en-GB"/>
        </w:rPr>
      </w:pPr>
      <w:bookmarkStart w:id="1037" w:name="_Hlk60401279"/>
    </w:p>
    <w:bookmarkEnd w:id="1037"/>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tijn Ebben" w:date="2023-09-28T16:10:00Z" w:initials="ME">
    <w:p w14:paraId="17252CAF" w14:textId="77777777" w:rsidR="006C7A23" w:rsidRDefault="006C7A23" w:rsidP="00FC2BD4">
      <w:r>
        <w:rPr>
          <w:rStyle w:val="Verwijzingopmerking"/>
        </w:rPr>
        <w:annotationRef/>
      </w:r>
      <w:r>
        <w:rPr>
          <w:sz w:val="24"/>
          <w:szCs w:val="24"/>
        </w:rPr>
        <w:t>!!! OPEN ACTIONS:</w:t>
      </w:r>
      <w:r>
        <w:rPr>
          <w:sz w:val="24"/>
          <w:szCs w:val="24"/>
        </w:rPr>
        <w:br/>
      </w:r>
      <w:r>
        <w:rPr>
          <w:sz w:val="24"/>
          <w:szCs w:val="24"/>
        </w:rPr>
        <w:br/>
        <w:t>ENG: Review/correct and amend chapter 7.</w:t>
      </w:r>
    </w:p>
    <w:p w14:paraId="082FEAED" w14:textId="77777777" w:rsidR="006C7A23" w:rsidRDefault="006C7A23" w:rsidP="00FC2BD4">
      <w:r>
        <w:rPr>
          <w:sz w:val="24"/>
          <w:szCs w:val="24"/>
        </w:rPr>
        <w:t>Send result with to ARM17</w:t>
      </w:r>
    </w:p>
    <w:p w14:paraId="3154462A" w14:textId="77777777" w:rsidR="006C7A23" w:rsidRDefault="006C7A23" w:rsidP="00FC2BD4"/>
    <w:p w14:paraId="0914785A" w14:textId="77777777" w:rsidR="006C7A23" w:rsidRDefault="006C7A23" w:rsidP="00FC2BD4">
      <w:r>
        <w:rPr>
          <w:sz w:val="24"/>
          <w:szCs w:val="24"/>
        </w:rPr>
        <w:t>ARM17: Work on chapters 1, 2 and 3 and harmonise entire content.</w:t>
      </w:r>
    </w:p>
    <w:p w14:paraId="7159C5EC" w14:textId="77777777" w:rsidR="006C7A23" w:rsidRDefault="006C7A23" w:rsidP="00FC2BD4">
      <w:r>
        <w:rPr>
          <w:sz w:val="24"/>
          <w:szCs w:val="24"/>
        </w:rPr>
        <w:t>Send to all committees for final review and send to council at next ARM for approval and publication</w:t>
      </w:r>
    </w:p>
    <w:p w14:paraId="1C0AD58A" w14:textId="77777777" w:rsidR="006C7A23" w:rsidRDefault="006C7A23" w:rsidP="00FC2BD4"/>
    <w:p w14:paraId="66AECAB3" w14:textId="77777777" w:rsidR="006C7A23" w:rsidRDefault="006C7A23" w:rsidP="00FC2BD4">
      <w:r>
        <w:rPr>
          <w:sz w:val="24"/>
          <w:szCs w:val="24"/>
        </w:rPr>
        <w:t>Chapter 6 is agreed on by VTS.</w:t>
      </w:r>
    </w:p>
    <w:p w14:paraId="5CFF4CBE" w14:textId="77777777" w:rsidR="006C7A23" w:rsidRDefault="006C7A23" w:rsidP="00FC2BD4">
      <w:r>
        <w:rPr>
          <w:sz w:val="24"/>
          <w:szCs w:val="24"/>
        </w:rPr>
        <w:t>Chapters 4 and 5 are agreed on by DTEC. Comments and Editorial reviews are welcome</w:t>
      </w:r>
    </w:p>
  </w:comment>
  <w:comment w:id="3" w:author="Martijn Ebben" w:date="2022-10-25T15:09:00Z" w:initials="ME">
    <w:p w14:paraId="0A0F74AF" w14:textId="3ED1318D" w:rsidR="00692325" w:rsidRDefault="00692325" w:rsidP="00360E3A">
      <w:r>
        <w:rPr>
          <w:rStyle w:val="Verwijzingopmerking"/>
        </w:rPr>
        <w:annotationRef/>
      </w:r>
      <w:r>
        <w:rPr>
          <w:sz w:val="24"/>
          <w:szCs w:val="24"/>
        </w:rPr>
        <w:t>FYI: The intention is to organise this guideline according to the (order of the) items as laid out in the recommendation on cyber security, after we agreed on the topics and their contents (AtoN, MS, VTS and PNT)</w:t>
      </w:r>
    </w:p>
    <w:p w14:paraId="0DFC11CD" w14:textId="77777777" w:rsidR="00692325" w:rsidRDefault="00692325" w:rsidP="00360E3A"/>
    <w:p w14:paraId="1A43B01B" w14:textId="77777777" w:rsidR="00692325" w:rsidRDefault="00692325" w:rsidP="00360E3A">
      <w:r>
        <w:rPr>
          <w:sz w:val="24"/>
          <w:szCs w:val="24"/>
        </w:rPr>
        <w:t>1 Awareness</w:t>
      </w:r>
    </w:p>
    <w:p w14:paraId="31C7ABFD" w14:textId="77777777" w:rsidR="00692325" w:rsidRDefault="00692325" w:rsidP="00360E3A">
      <w:r>
        <w:rPr>
          <w:sz w:val="24"/>
          <w:szCs w:val="24"/>
        </w:rPr>
        <w:t>2 Risk Management</w:t>
      </w:r>
    </w:p>
    <w:p w14:paraId="541DDAE1" w14:textId="77777777" w:rsidR="00692325" w:rsidRDefault="00692325" w:rsidP="00360E3A">
      <w:r>
        <w:rPr>
          <w:sz w:val="24"/>
          <w:szCs w:val="24"/>
        </w:rPr>
        <w:t>3 Business Continuity</w:t>
      </w:r>
    </w:p>
    <w:p w14:paraId="1862DF01" w14:textId="77777777" w:rsidR="00692325" w:rsidRDefault="00692325" w:rsidP="00360E3A">
      <w:r>
        <w:rPr>
          <w:sz w:val="24"/>
          <w:szCs w:val="24"/>
        </w:rPr>
        <w:t>4 Legacy systems</w:t>
      </w:r>
    </w:p>
    <w:p w14:paraId="2411E71B" w14:textId="77777777" w:rsidR="00692325" w:rsidRDefault="00692325" w:rsidP="00360E3A">
      <w:r>
        <w:rPr>
          <w:sz w:val="24"/>
          <w:szCs w:val="24"/>
        </w:rPr>
        <w:t>5 Best Practices and Security by Design</w:t>
      </w:r>
    </w:p>
    <w:p w14:paraId="5DDBC40F" w14:textId="77777777" w:rsidR="00692325" w:rsidRDefault="00692325" w:rsidP="00360E3A">
      <w:r>
        <w:rPr>
          <w:sz w:val="24"/>
          <w:szCs w:val="24"/>
        </w:rPr>
        <w:t>6 IALA-Domain specifics</w:t>
      </w:r>
    </w:p>
    <w:p w14:paraId="0E8C48D6" w14:textId="77777777" w:rsidR="00692325" w:rsidRDefault="00692325" w:rsidP="00360E3A">
      <w:r>
        <w:rPr>
          <w:sz w:val="24"/>
          <w:szCs w:val="24"/>
        </w:rPr>
        <w:t>7 Authenticated data</w:t>
      </w:r>
    </w:p>
  </w:comment>
  <w:comment w:id="4" w:author="Ebben, Martijn" w:date="2023-09-25T15:18:00Z" w:initials="EM">
    <w:p w14:paraId="2501D919" w14:textId="78468D59" w:rsidR="009224FA" w:rsidRDefault="009224FA">
      <w:pPr>
        <w:pStyle w:val="Tekstopmerking"/>
      </w:pPr>
      <w:r>
        <w:rPr>
          <w:rStyle w:val="Verwijzingopmerking"/>
        </w:rPr>
        <w:annotationRef/>
      </w:r>
      <w:r>
        <w:t>Action: ARM</w:t>
      </w:r>
    </w:p>
  </w:comment>
  <w:comment w:id="33" w:author="Ebben, Martijn" w:date="2023-09-26T14:59:00Z" w:initials="EM">
    <w:p w14:paraId="3CC04A76" w14:textId="363E4FE0" w:rsidR="00F45E57" w:rsidRDefault="00F45E57">
      <w:pPr>
        <w:pStyle w:val="Tekstopmerking"/>
      </w:pPr>
      <w:r>
        <w:rPr>
          <w:rStyle w:val="Verwijzingopmerking"/>
        </w:rPr>
        <w:annotationRef/>
      </w:r>
      <w:r w:rsidR="00D57761">
        <w:t xml:space="preserve">Include that paying attention to Cyber Security </w:t>
      </w:r>
      <w:r w:rsidR="00602739">
        <w:t>will require resources, both in personnel as investment.</w:t>
      </w:r>
    </w:p>
  </w:comment>
  <w:comment w:id="35" w:author="Alan Grant" w:date="2022-10-18T20:00:00Z" w:initials="AG">
    <w:p w14:paraId="15CF1372" w14:textId="5C1A6F94" w:rsidR="006E5AE9" w:rsidRDefault="006E5AE9">
      <w:pPr>
        <w:pStyle w:val="Tekstopmerking"/>
      </w:pPr>
      <w:r>
        <w:rPr>
          <w:rStyle w:val="Verwijzingopmerking"/>
        </w:rPr>
        <w:annotationRef/>
      </w:r>
      <w:r>
        <w:t>From reading this it would seem that any update to the areas below can only be completed once the available guidelines and best practise documents have been read and a GAP analysis completed – is that the intent?</w:t>
      </w:r>
    </w:p>
  </w:comment>
  <w:comment w:id="36" w:author="Martijn Ebben" w:date="2022-10-25T13:49:00Z" w:initials="ME">
    <w:p w14:paraId="321988C8" w14:textId="77777777" w:rsidR="00E93ED1" w:rsidRDefault="00E93ED1" w:rsidP="00337EE4">
      <w:r>
        <w:rPr>
          <w:rStyle w:val="Verwijzingopmerking"/>
        </w:rPr>
        <w:annotationRef/>
      </w:r>
      <w:r>
        <w:rPr>
          <w:sz w:val="24"/>
          <w:szCs w:val="24"/>
        </w:rPr>
        <w:t>That is not really the intention, however, this guideline is meant to offer guidance beyond the scope of existing standards and best practices and thus cannot be seen as standalone. This also implies that if existing standards are updated, they may overlap with this guideline and that may indeed require updating the guideline.</w:t>
      </w:r>
    </w:p>
  </w:comment>
  <w:comment w:id="37" w:author="Ebben, Martijn" w:date="2023-09-25T15:18:00Z" w:initials="EM">
    <w:p w14:paraId="0747B4EA" w14:textId="60B0AB41" w:rsidR="009224FA" w:rsidRDefault="009224FA">
      <w:pPr>
        <w:pStyle w:val="Tekstopmerking"/>
      </w:pPr>
      <w:r>
        <w:rPr>
          <w:rStyle w:val="Verwijzingopmerking"/>
        </w:rPr>
        <w:annotationRef/>
      </w:r>
      <w:r>
        <w:t>Action: ARM to clarify text</w:t>
      </w:r>
    </w:p>
  </w:comment>
  <w:comment w:id="38" w:author="Jeffrey" w:date="2023-10-17T15:37:00Z" w:initials="J">
    <w:p w14:paraId="409C6ECD" w14:textId="56104A30" w:rsidR="0079224E" w:rsidRDefault="0079224E">
      <w:pPr>
        <w:pStyle w:val="Tekstopmerking"/>
      </w:pPr>
      <w:r>
        <w:rPr>
          <w:rStyle w:val="Verwijzingopmerking"/>
        </w:rPr>
        <w:annotationRef/>
      </w:r>
      <w:r>
        <w:t>As a addition to the question of Alan would it be for clarification feasible to add generic parts of these documents for ease reading and understanding referring to the right chapter part in these document with the right version?</w:t>
      </w:r>
    </w:p>
  </w:comment>
  <w:comment w:id="40" w:author="Martijn Ebben" w:date="2022-10-25T14:21:00Z" w:initials="ME">
    <w:p w14:paraId="42EF1447" w14:textId="77777777" w:rsidR="00962433" w:rsidRDefault="00962433" w:rsidP="00EC46EE">
      <w:r>
        <w:rPr>
          <w:rStyle w:val="Verwijzingopmerking"/>
        </w:rPr>
        <w:annotationRef/>
      </w:r>
      <w:r>
        <w:rPr>
          <w:sz w:val="24"/>
          <w:szCs w:val="24"/>
        </w:rPr>
        <w:t>Suggestion From Minsu to add this chapter.</w:t>
      </w:r>
      <w:r>
        <w:rPr>
          <w:sz w:val="24"/>
          <w:szCs w:val="24"/>
        </w:rPr>
        <w:cr/>
        <w:t>Will need to fill it further</w:t>
      </w:r>
    </w:p>
  </w:comment>
  <w:comment w:id="41" w:author="Ebben, Martijn" w:date="2023-09-25T15:19:00Z" w:initials="EM">
    <w:p w14:paraId="639186FE" w14:textId="23962BB6" w:rsidR="009224FA" w:rsidRDefault="009224FA">
      <w:pPr>
        <w:pStyle w:val="Tekstopmerking"/>
      </w:pPr>
      <w:r>
        <w:rPr>
          <w:rStyle w:val="Verwijzingopmerking"/>
        </w:rPr>
        <w:annotationRef/>
      </w:r>
      <w:r>
        <w:t>Action: ARM</w:t>
      </w:r>
    </w:p>
  </w:comment>
  <w:comment w:id="44" w:author="Jeon Minsu JEON" w:date="2022-10-19T12:04:00Z" w:initials="MJ">
    <w:p w14:paraId="4429CA90" w14:textId="64EBAF37" w:rsidR="00C24ED0" w:rsidRDefault="00C24ED0" w:rsidP="007A4558">
      <w:pPr>
        <w:pStyle w:val="Tekstopmerking"/>
      </w:pPr>
      <w:r>
        <w:rPr>
          <w:rStyle w:val="Verwijzingopmerking"/>
        </w:rPr>
        <w:annotationRef/>
      </w:r>
      <w:r>
        <w:t>Put summaries of the documents and how they are relevant to this?</w:t>
      </w:r>
    </w:p>
  </w:comment>
  <w:comment w:id="45" w:author="Martijn Ebben" w:date="2022-10-25T13:55:00Z" w:initials="ME">
    <w:p w14:paraId="15910D6E" w14:textId="77777777" w:rsidR="00E93ED1" w:rsidRDefault="00E93ED1" w:rsidP="009C4D8B">
      <w:r>
        <w:rPr>
          <w:rStyle w:val="Verwijzingopmerking"/>
        </w:rPr>
        <w:annotationRef/>
      </w:r>
      <w:r>
        <w:rPr>
          <w:sz w:val="24"/>
          <w:szCs w:val="24"/>
        </w:rPr>
        <w:t>Included the titles of these.</w:t>
      </w:r>
    </w:p>
    <w:p w14:paraId="78BCDF4B" w14:textId="77777777" w:rsidR="00E93ED1" w:rsidRDefault="00E93ED1" w:rsidP="009C4D8B"/>
    <w:p w14:paraId="4D449448" w14:textId="77777777" w:rsidR="00E93ED1" w:rsidRDefault="00E93ED1" w:rsidP="009C4D8B">
      <w:r>
        <w:rPr>
          <w:sz w:val="24"/>
          <w:szCs w:val="24"/>
        </w:rPr>
        <w:t>Note that this list is a duplicate from the recommendation. Leave it as it is or remove it?</w:t>
      </w:r>
    </w:p>
  </w:comment>
  <w:comment w:id="51" w:author="Jeffrey" w:date="2023-10-17T15:43:00Z" w:initials="J">
    <w:p w14:paraId="25D94FAB" w14:textId="13AB5D96" w:rsidR="0066400E" w:rsidRDefault="0066400E">
      <w:pPr>
        <w:pStyle w:val="Tekstopmerking"/>
      </w:pPr>
      <w:r>
        <w:rPr>
          <w:rStyle w:val="Verwijzingopmerking"/>
        </w:rPr>
        <w:annotationRef/>
      </w:r>
      <w:r>
        <w:t>I am wondering especially for Cyber Security which will change very quickly that the life expectancy of this standards will be.</w:t>
      </w:r>
    </w:p>
  </w:comment>
  <w:comment w:id="89" w:author="Jeffrey" w:date="2023-10-17T15:47:00Z" w:initials="J">
    <w:p w14:paraId="6567B9C0" w14:textId="21E3FF55" w:rsidR="0066400E" w:rsidRDefault="0066400E">
      <w:pPr>
        <w:pStyle w:val="Tekstopmerking"/>
      </w:pPr>
      <w:r>
        <w:rPr>
          <w:rStyle w:val="Verwijzingopmerking"/>
        </w:rPr>
        <w:annotationRef/>
      </w:r>
      <w:r>
        <w:t>Should SBAS and GBAS also be added?</w:t>
      </w:r>
    </w:p>
  </w:comment>
  <w:comment w:id="200" w:author="Jeffrey" w:date="2023-10-17T16:01:00Z" w:initials="J">
    <w:p w14:paraId="396B5626" w14:textId="48D1DD90" w:rsidR="00FB4C1A" w:rsidRDefault="00FB4C1A">
      <w:pPr>
        <w:pStyle w:val="Tekstopmerking"/>
      </w:pPr>
      <w:r>
        <w:rPr>
          <w:rStyle w:val="Verwijzingopmerking"/>
        </w:rPr>
        <w:annotationRef/>
      </w:r>
      <w:r>
        <w:t>Is it limited to this? Is there better wording from MBR</w:t>
      </w:r>
    </w:p>
  </w:comment>
  <w:comment w:id="244" w:author="Jeffrey" w:date="2023-10-17T16:12:00Z" w:initials="J">
    <w:p w14:paraId="42FE0824" w14:textId="38B80F9F" w:rsidR="00696C1D" w:rsidRDefault="00696C1D">
      <w:pPr>
        <w:pStyle w:val="Tekstopmerking"/>
      </w:pPr>
      <w:r>
        <w:rPr>
          <w:rStyle w:val="Verwijzingopmerking"/>
        </w:rPr>
        <w:annotationRef/>
      </w:r>
      <w:r w:rsidR="00CC0584">
        <w:t>What does this mean?</w:t>
      </w:r>
    </w:p>
  </w:comment>
  <w:comment w:id="323" w:author="Jeffrey" w:date="2023-10-17T16:14:00Z" w:initials="J">
    <w:p w14:paraId="6C21F184" w14:textId="69C33650" w:rsidR="00CC0584" w:rsidRDefault="00CC0584">
      <w:pPr>
        <w:pStyle w:val="Tekstopmerking"/>
      </w:pPr>
      <w:r>
        <w:rPr>
          <w:rStyle w:val="Verwijzingopmerking"/>
        </w:rPr>
        <w:annotationRef/>
      </w:r>
      <w:r>
        <w:t>Where are the abbreviations written out. Who is the audience?</w:t>
      </w:r>
    </w:p>
  </w:comment>
  <w:comment w:id="329" w:author="Jeffrey" w:date="2023-10-17T16:16:00Z" w:initials="J">
    <w:p w14:paraId="3DC976F9" w14:textId="4F4281B5" w:rsidR="00502DE2" w:rsidRDefault="00502DE2">
      <w:pPr>
        <w:pStyle w:val="Tekstopmerking"/>
      </w:pPr>
      <w:r>
        <w:rPr>
          <w:rStyle w:val="Verwijzingopmerking"/>
        </w:rPr>
        <w:annotationRef/>
      </w:r>
      <w:r w:rsidR="006B5DB0">
        <w:t>What about the Polar area’s?</w:t>
      </w:r>
    </w:p>
  </w:comment>
  <w:comment w:id="514" w:author="Ebben, Martijn" w:date="2023-09-27T16:40:00Z" w:initials="EM">
    <w:p w14:paraId="03AC72F9" w14:textId="094F6AD0" w:rsidR="00EE374E" w:rsidRDefault="00EE374E">
      <w:pPr>
        <w:pStyle w:val="Tekstopmerking"/>
      </w:pPr>
      <w:r>
        <w:rPr>
          <w:rStyle w:val="Verwijzingopmerking"/>
        </w:rPr>
        <w:annotationRef/>
      </w:r>
      <w:r>
        <w:t xml:space="preserve">Ask ENG about </w:t>
      </w:r>
      <w:r w:rsidR="00D4543E">
        <w:t>audible ATON that are remotely controlled</w:t>
      </w:r>
    </w:p>
  </w:comment>
  <w:comment w:id="518" w:author="Ebben, Martijn" w:date="2023-09-27T16:32:00Z" w:initials="EM">
    <w:p w14:paraId="501F7247" w14:textId="77777777" w:rsidR="00D93144" w:rsidRDefault="00D93144">
      <w:pPr>
        <w:pStyle w:val="Tekstopmerking"/>
      </w:pPr>
      <w:r>
        <w:rPr>
          <w:rStyle w:val="Verwijzingopmerking"/>
        </w:rPr>
        <w:annotationRef/>
      </w:r>
      <w:r>
        <w:t>QA process</w:t>
      </w:r>
    </w:p>
    <w:p w14:paraId="526502FC" w14:textId="77777777" w:rsidR="005E03ED" w:rsidRDefault="00704DBE">
      <w:pPr>
        <w:pStyle w:val="Tekstopmerking"/>
      </w:pPr>
      <w:r>
        <w:t>Up to date documentation</w:t>
      </w:r>
    </w:p>
    <w:p w14:paraId="7597F5CC" w14:textId="5CD92249" w:rsidR="00704DBE" w:rsidRDefault="001F6278">
      <w:pPr>
        <w:pStyle w:val="Tekstopmerking"/>
      </w:pPr>
      <w:r>
        <w:t>Cryptographic signatures</w:t>
      </w:r>
      <w:r w:rsidR="00565677">
        <w:t xml:space="preserve"> - authentication</w:t>
      </w:r>
    </w:p>
  </w:comment>
  <w:comment w:id="520" w:author="Ebben, Martijn" w:date="2023-09-27T16:35:00Z" w:initials="EM">
    <w:p w14:paraId="5CC31912" w14:textId="77777777" w:rsidR="001B2F3B" w:rsidRDefault="001B2F3B">
      <w:pPr>
        <w:pStyle w:val="Tekstopmerking"/>
      </w:pPr>
      <w:r>
        <w:rPr>
          <w:rStyle w:val="Verwijzingopmerking"/>
        </w:rPr>
        <w:annotationRef/>
      </w:r>
      <w:r w:rsidR="00BD68A5">
        <w:t>Monitoring where possible (creates an access point)</w:t>
      </w:r>
    </w:p>
    <w:p w14:paraId="4C590A26" w14:textId="77777777" w:rsidR="006C4BED" w:rsidRDefault="006C4BED">
      <w:pPr>
        <w:pStyle w:val="Tekstopmerking"/>
      </w:pPr>
      <w:r>
        <w:t>Technically or visually</w:t>
      </w:r>
    </w:p>
    <w:p w14:paraId="52AEF4E0" w14:textId="77777777" w:rsidR="00361399" w:rsidRDefault="00361399">
      <w:pPr>
        <w:pStyle w:val="Tekstopmerking"/>
      </w:pPr>
    </w:p>
    <w:p w14:paraId="62C9E708" w14:textId="77777777" w:rsidR="00361399" w:rsidRDefault="00361399">
      <w:pPr>
        <w:pStyle w:val="Tekstopmerking"/>
      </w:pPr>
      <w:r>
        <w:t>ATON management systems</w:t>
      </w:r>
    </w:p>
    <w:p w14:paraId="40949C51" w14:textId="77777777" w:rsidR="00E71B16" w:rsidRDefault="00E71B16">
      <w:pPr>
        <w:pStyle w:val="Tekstopmerking"/>
      </w:pPr>
    </w:p>
    <w:p w14:paraId="2FA779F6" w14:textId="5A2F8719" w:rsidR="00E71B16" w:rsidRDefault="00E71B16">
      <w:pPr>
        <w:pStyle w:val="Tekstopmerking"/>
      </w:pPr>
      <w:r>
        <w:t>Authorized changes/personnel</w:t>
      </w:r>
    </w:p>
    <w:p w14:paraId="47D2FE71" w14:textId="77777777" w:rsidR="00E71B16" w:rsidRDefault="00E71B16">
      <w:pPr>
        <w:pStyle w:val="Tekstopmerking"/>
      </w:pPr>
      <w:r>
        <w:t>Backups – maybe hardcopies</w:t>
      </w:r>
    </w:p>
    <w:p w14:paraId="716B08A9" w14:textId="3476ACE1" w:rsidR="00E71B16" w:rsidRDefault="00E71B16">
      <w:pPr>
        <w:pStyle w:val="Tekstopmerking"/>
      </w:pPr>
    </w:p>
  </w:comment>
  <w:comment w:id="523" w:author="Ebben, Martijn" w:date="2023-09-27T16:40:00Z" w:initials="EM">
    <w:p w14:paraId="6005CD18" w14:textId="386813C1" w:rsidR="00D427F0" w:rsidRDefault="00D427F0">
      <w:pPr>
        <w:pStyle w:val="Tekstopmerking"/>
      </w:pPr>
      <w:r>
        <w:rPr>
          <w:rStyle w:val="Verwijzingopmerking"/>
        </w:rPr>
        <w:annotationRef/>
      </w:r>
      <w:r>
        <w:t>Remove it and point to the VTS chapter?</w:t>
      </w:r>
    </w:p>
  </w:comment>
  <w:comment w:id="775" w:author="Alan Grant" w:date="2022-10-18T20:08:00Z" w:initials="AG">
    <w:p w14:paraId="2A723BF8" w14:textId="5B44E9D7" w:rsidR="00642CC8" w:rsidRDefault="00642CC8">
      <w:pPr>
        <w:pStyle w:val="Tekstopmerking"/>
      </w:pPr>
      <w:r>
        <w:rPr>
          <w:rStyle w:val="Verwijzingopmerking"/>
        </w:rPr>
        <w:annotationRef/>
      </w:r>
      <w:r>
        <w:t xml:space="preserve">Is this eased by the Maritime Connectivity platform, or something similar – noting that also needs a means of scaling nationally / internationally. </w:t>
      </w:r>
    </w:p>
  </w:comment>
  <w:comment w:id="776" w:author="Martijn Ebben" w:date="2022-10-25T14:20:00Z" w:initials="ME">
    <w:p w14:paraId="6E21CE4D" w14:textId="77777777" w:rsidR="00673575" w:rsidRDefault="00962433" w:rsidP="009B45A8">
      <w:r>
        <w:rPr>
          <w:rStyle w:val="Verwijzingopmerking"/>
        </w:rPr>
        <w:annotationRef/>
      </w:r>
      <w:r w:rsidR="00673575">
        <w:rPr>
          <w:sz w:val="24"/>
          <w:szCs w:val="24"/>
        </w:rPr>
        <w:t>That may be a solution, but this list only summarises the problems, not the solutions to them. That would be the next step in this guideline.</w:t>
      </w:r>
    </w:p>
    <w:p w14:paraId="21F45B02" w14:textId="77777777" w:rsidR="00673575" w:rsidRDefault="00673575" w:rsidP="009B45A8"/>
    <w:p w14:paraId="0AF9CD4B" w14:textId="77777777" w:rsidR="00673575" w:rsidRDefault="00673575" w:rsidP="009B45A8">
      <w:r>
        <w:rPr>
          <w:sz w:val="24"/>
          <w:szCs w:val="24"/>
        </w:rPr>
        <w:t>I believe the MCP may offer solutions to many of these “challenges”, but we should leave it up to the user to use the MCP for another solution and still it should all work together of course.</w:t>
      </w:r>
    </w:p>
  </w:comment>
  <w:comment w:id="788" w:author="Ebben, Martijn" w:date="2023-09-27T17:14:00Z" w:initials="EM">
    <w:p w14:paraId="63BA57DE" w14:textId="53D73ADE" w:rsidR="00D1724E" w:rsidRDefault="00D1724E">
      <w:pPr>
        <w:pStyle w:val="Tekstopmerking"/>
      </w:pPr>
      <w:r>
        <w:rPr>
          <w:rStyle w:val="Verwijzingopmerking"/>
        </w:rPr>
        <w:annotationRef/>
      </w:r>
      <w:r>
        <w:t>Monitor</w:t>
      </w:r>
    </w:p>
  </w:comment>
  <w:comment w:id="791" w:author="Ebben, Martijn" w:date="2023-09-27T17:15:00Z" w:initials="EM">
    <w:p w14:paraId="0AD1D840" w14:textId="77777777" w:rsidR="00003697" w:rsidRDefault="00003697">
      <w:pPr>
        <w:pStyle w:val="Tekstopmerking"/>
      </w:pPr>
      <w:r>
        <w:rPr>
          <w:rStyle w:val="Verwijzingopmerking"/>
        </w:rPr>
        <w:annotationRef/>
      </w:r>
      <w:r>
        <w:t>Sign (and verify) if possible</w:t>
      </w:r>
    </w:p>
    <w:p w14:paraId="3B1D0413" w14:textId="4801D33C" w:rsidR="00367E96" w:rsidRDefault="00367E96">
      <w:pPr>
        <w:pStyle w:val="Tekstopmerking"/>
      </w:pPr>
      <w:r>
        <w:t>Encrypt and authenticate</w:t>
      </w:r>
    </w:p>
  </w:comment>
  <w:comment w:id="793" w:author="Ebben, Martijn" w:date="2023-09-27T17:19:00Z" w:initials="EM">
    <w:p w14:paraId="60D0DCA7" w14:textId="07B7F838" w:rsidR="00285960" w:rsidRDefault="00285960">
      <w:pPr>
        <w:pStyle w:val="Tekstopmerking"/>
      </w:pPr>
      <w:r>
        <w:rPr>
          <w:rStyle w:val="Verwijzingopmerking"/>
        </w:rPr>
        <w:annotationRef/>
      </w:r>
      <w:r>
        <w:t>Verify different sources of information</w:t>
      </w:r>
    </w:p>
  </w:comment>
  <w:comment w:id="795" w:author="Ebben, Martijn" w:date="2023-09-27T17:20:00Z" w:initials="EM">
    <w:p w14:paraId="6B1F53D2" w14:textId="77777777" w:rsidR="00D93669" w:rsidRDefault="00D93669">
      <w:pPr>
        <w:pStyle w:val="Tekstopmerking"/>
      </w:pPr>
      <w:r>
        <w:rPr>
          <w:rStyle w:val="Verwijzingopmerking"/>
        </w:rPr>
        <w:annotationRef/>
      </w:r>
      <w:r>
        <w:t>Fencing etc</w:t>
      </w:r>
    </w:p>
    <w:p w14:paraId="101E1D9C" w14:textId="722A83F9" w:rsidR="002A4EC8" w:rsidRDefault="002A4EC8">
      <w:pPr>
        <w:pStyle w:val="Tekstopmerking"/>
      </w:pPr>
      <w:r>
        <w:t>Loss of communication poses a safety threat</w:t>
      </w:r>
    </w:p>
  </w:comment>
  <w:comment w:id="805" w:author="Martijn Ebben" w:date="2023-09-28T11:36:00Z" w:initials="ME">
    <w:p w14:paraId="093100C3" w14:textId="77777777" w:rsidR="008117C7" w:rsidRDefault="008117C7" w:rsidP="00FA6A51">
      <w:r>
        <w:rPr>
          <w:rStyle w:val="Verwijzingopmerking"/>
        </w:rPr>
        <w:annotationRef/>
      </w:r>
      <w:r>
        <w:rPr>
          <w:color w:val="000000"/>
          <w:sz w:val="24"/>
          <w:szCs w:val="24"/>
        </w:rPr>
        <w:t>What is the status of this?</w:t>
      </w:r>
    </w:p>
  </w:comment>
  <w:comment w:id="811" w:author="Ebben, Martijn" w:date="2023-09-27T17:24:00Z" w:initials="EM">
    <w:p w14:paraId="7E62F3DA" w14:textId="6A3E573C" w:rsidR="00CB679D" w:rsidRDefault="00CB679D">
      <w:pPr>
        <w:pStyle w:val="Tekstopmerking"/>
      </w:pPr>
      <w:r>
        <w:rPr>
          <w:rStyle w:val="Verwijzingopmerking"/>
        </w:rPr>
        <w:annotationRef/>
      </w:r>
      <w:r w:rsidR="00CB43DE">
        <w:t>-REV.2</w:t>
      </w:r>
    </w:p>
  </w:comment>
  <w:comment w:id="839" w:author="Mads Ulrik Kristoffersen" w:date="2023-09-20T09:54:00Z" w:initials="MUK">
    <w:p w14:paraId="492FA44B" w14:textId="6C8D0F4F" w:rsidR="00A71BBC" w:rsidRDefault="00A71BBC" w:rsidP="001D22B1">
      <w:pPr>
        <w:pStyle w:val="Tekstopmerking"/>
      </w:pPr>
      <w:r>
        <w:rPr>
          <w:rStyle w:val="Verwijzingopmerking"/>
        </w:rPr>
        <w:annotationRef/>
      </w:r>
      <w:r>
        <w:t>Should we include a generic system diagram and state that the cyber risks and measure should be evaluated for each component and is not necessarily the same</w:t>
      </w:r>
    </w:p>
  </w:comment>
  <w:comment w:id="840" w:author="Ebben, Martijn" w:date="2023-09-21T11:38:00Z" w:initials="EM">
    <w:p w14:paraId="776E001C" w14:textId="26010D84" w:rsidR="00743608" w:rsidRDefault="00743608">
      <w:pPr>
        <w:pStyle w:val="Tekstopmerking"/>
      </w:pPr>
      <w:r>
        <w:rPr>
          <w:rStyle w:val="Verwijzingopmerking"/>
        </w:rPr>
        <w:annotationRef/>
      </w:r>
      <w:r w:rsidR="00703BC9">
        <w:t>W</w:t>
      </w:r>
      <w:r>
        <w:t xml:space="preserve">ill include this in chapter 2 </w:t>
      </w:r>
      <w:r w:rsidR="00886203">
        <w:t xml:space="preserve"> or 3</w:t>
      </w:r>
      <w:r w:rsidR="00A52396">
        <w:t xml:space="preserve"> (as it is generic)</w:t>
      </w:r>
      <w:r w:rsidR="007F3052">
        <w:t xml:space="preserve"> [action: ARM]</w:t>
      </w:r>
    </w:p>
  </w:comment>
  <w:comment w:id="894" w:author="Ebben, Martijn" w:date="2023-09-26T11:41:00Z" w:initials="EM">
    <w:p w14:paraId="0F223DC9" w14:textId="6F0A050F" w:rsidR="00BC7289" w:rsidRDefault="00BC7289">
      <w:pPr>
        <w:pStyle w:val="Tekstopmerking"/>
      </w:pPr>
      <w:r>
        <w:rPr>
          <w:rStyle w:val="Verwijzingopmerking"/>
        </w:rPr>
        <w:annotationRef/>
      </w:r>
      <w:r>
        <w:t xml:space="preserve">Removed the examples as they </w:t>
      </w:r>
      <w:r w:rsidR="005F7E37">
        <w:t>seem to limit the scope of</w:t>
      </w:r>
      <w:r w:rsidR="00352664">
        <w:t xml:space="preserve"> this point.</w:t>
      </w:r>
      <w:r w:rsidR="003F5DEB">
        <w:t xml:space="preserve"> Created more complete examples in the footnotes instead. </w:t>
      </w:r>
      <w:r w:rsidR="00DC231D">
        <w:t xml:space="preserve">Avoided the terms </w:t>
      </w:r>
      <w:r w:rsidR="000F24C2">
        <w:t>“e</w:t>
      </w:r>
      <w:r w:rsidR="00DC231D">
        <w:t xml:space="preserve">xternal” and “internal”, as they </w:t>
      </w:r>
      <w:r w:rsidR="000F24C2">
        <w:t>may be relative.</w:t>
      </w:r>
    </w:p>
  </w:comment>
  <w:comment w:id="898" w:author="Ebben, Martijn" w:date="2023-09-26T11:52:00Z" w:initials="EM">
    <w:p w14:paraId="01F280E3" w14:textId="21673199" w:rsidR="00995125" w:rsidRDefault="00995125">
      <w:pPr>
        <w:pStyle w:val="Tekstopmerking"/>
      </w:pPr>
      <w:r>
        <w:rPr>
          <w:rStyle w:val="Verwijzingopmerking"/>
        </w:rPr>
        <w:annotationRef/>
      </w:r>
      <w:r>
        <w:t>Moved to “</w:t>
      </w:r>
      <w:r w:rsidR="00DD37E5">
        <w:t>Core VTS systems</w:t>
      </w:r>
      <w:r>
        <w:t xml:space="preserve">” as it will be </w:t>
      </w:r>
      <w:r w:rsidR="00526AC5">
        <w:t>visible for the user on presentation systems.</w:t>
      </w:r>
    </w:p>
  </w:comment>
  <w:comment w:id="902" w:author="Ebben, Martijn" w:date="2023-09-26T13:35:00Z" w:initials="EM">
    <w:p w14:paraId="47B363A0" w14:textId="3767E88B" w:rsidR="004B3ED4" w:rsidRDefault="004B3ED4">
      <w:pPr>
        <w:pStyle w:val="Tekstopmerking"/>
      </w:pPr>
      <w:r>
        <w:rPr>
          <w:rStyle w:val="Verwijzingopmerking"/>
        </w:rPr>
        <w:annotationRef/>
      </w:r>
      <w:r>
        <w:t>Harmonised with G1111</w:t>
      </w:r>
    </w:p>
  </w:comment>
  <w:comment w:id="927" w:author="Ebben, Martijn" w:date="2023-09-26T12:23:00Z" w:initials="EM">
    <w:p w14:paraId="60A65D42" w14:textId="28FAF8BA" w:rsidR="0090617A" w:rsidRDefault="0090617A">
      <w:pPr>
        <w:pStyle w:val="Tekstopmerking"/>
      </w:pPr>
      <w:r>
        <w:rPr>
          <w:rStyle w:val="Verwijzingopmerking"/>
        </w:rPr>
        <w:annotationRef/>
      </w:r>
      <w:r>
        <w:t>Moved from 6.2</w:t>
      </w:r>
    </w:p>
  </w:comment>
  <w:comment w:id="942" w:author="Heikonen Kaisu" w:date="2023-10-17T13:34:00Z" w:initials="HK">
    <w:p w14:paraId="6D08556F" w14:textId="77777777" w:rsidR="002A6445" w:rsidRDefault="002A6445" w:rsidP="002A6445">
      <w:pPr>
        <w:pStyle w:val="Tekstopmerking"/>
      </w:pPr>
      <w:r>
        <w:rPr>
          <w:rStyle w:val="Verwijzingopmerking"/>
        </w:rPr>
        <w:annotationRef/>
      </w:r>
      <w:r>
        <w:t>Correct the reference</w:t>
      </w:r>
    </w:p>
  </w:comment>
  <w:comment w:id="1001" w:author="Martijn Ebben" w:date="2023-09-28T16:32:00Z" w:initials="ME">
    <w:p w14:paraId="28F25DFA" w14:textId="77777777" w:rsidR="00CC4908" w:rsidRDefault="00CC4908" w:rsidP="001A51E3">
      <w:r>
        <w:rPr>
          <w:rStyle w:val="Verwijzingopmerking"/>
        </w:rPr>
        <w:annotationRef/>
      </w:r>
      <w:r>
        <w:rPr>
          <w:color w:val="000000"/>
          <w:sz w:val="24"/>
          <w:szCs w:val="24"/>
        </w:rPr>
        <w:t>Move into potential gaps?</w:t>
      </w:r>
    </w:p>
  </w:comment>
  <w:comment w:id="1002" w:author="Martijn Ebben" w:date="2023-09-28T12:47:00Z" w:initials="ME">
    <w:p w14:paraId="2AE8C479" w14:textId="5866C82D" w:rsidR="00B66E2B" w:rsidRDefault="00B66E2B" w:rsidP="00372D5C">
      <w:r>
        <w:rPr>
          <w:rStyle w:val="Verwijzingopmerking"/>
        </w:rPr>
        <w:annotationRef/>
      </w:r>
      <w:r>
        <w:rPr>
          <w:color w:val="000000"/>
          <w:sz w:val="24"/>
          <w:szCs w:val="24"/>
        </w:rPr>
        <w:t xml:space="preserve">Jeffrey: </w:t>
      </w:r>
      <w:r>
        <w:rPr>
          <w:sz w:val="24"/>
          <w:szCs w:val="24"/>
        </w:rPr>
        <w:t>What about SBAS and GBAS?</w:t>
      </w:r>
    </w:p>
  </w:comment>
  <w:comment w:id="1003" w:author="Martijn Ebben" w:date="2023-09-28T16:23:00Z" w:initials="ME">
    <w:p w14:paraId="6E0B39B6" w14:textId="77777777" w:rsidR="00BF1787" w:rsidRDefault="00BF1787" w:rsidP="008E58A4">
      <w:r>
        <w:rPr>
          <w:rStyle w:val="Verwijzingopmerking"/>
        </w:rPr>
        <w:annotationRef/>
      </w:r>
      <w:r>
        <w:rPr>
          <w:color w:val="000000"/>
          <w:sz w:val="24"/>
          <w:szCs w:val="24"/>
        </w:rPr>
        <w:t>Informational. Put parts in introduction text?</w:t>
      </w:r>
    </w:p>
  </w:comment>
  <w:comment w:id="1010" w:author="Martijn Ebben" w:date="2023-09-28T16:23:00Z" w:initials="ME">
    <w:p w14:paraId="570493C3" w14:textId="0B7EEC69" w:rsidR="00BF1787" w:rsidRDefault="00BF1787" w:rsidP="00EE0EC0">
      <w:r>
        <w:rPr>
          <w:rStyle w:val="Verwijzingopmerking"/>
        </w:rPr>
        <w:annotationRef/>
      </w:r>
      <w:r>
        <w:rPr>
          <w:color w:val="000000"/>
          <w:sz w:val="24"/>
          <w:szCs w:val="24"/>
        </w:rPr>
        <w:t>I Believe the ATON chapter addresses this sufficiently. Please verify.</w:t>
      </w:r>
    </w:p>
  </w:comment>
  <w:comment w:id="1014" w:author="Martijn Ebben" w:date="2023-09-28T16:31:00Z" w:initials="ME">
    <w:p w14:paraId="796119D3" w14:textId="77777777" w:rsidR="00CC4908" w:rsidRDefault="00CC4908" w:rsidP="00474F78">
      <w:r>
        <w:rPr>
          <w:rStyle w:val="Verwijzingopmerking"/>
        </w:rPr>
        <w:annotationRef/>
      </w:r>
      <w:r>
        <w:rPr>
          <w:color w:val="000000"/>
          <w:sz w:val="24"/>
          <w:szCs w:val="24"/>
        </w:rPr>
        <w:t>I believe this was suffently addressed in the ATON and VTS chapters. Please verify.</w:t>
      </w:r>
    </w:p>
  </w:comment>
  <w:comment w:id="1024" w:author="Martijn Ebben" w:date="2023-09-28T16:35:00Z" w:initials="ME">
    <w:p w14:paraId="6E202C36" w14:textId="77777777" w:rsidR="00CC4908" w:rsidRDefault="00CC4908" w:rsidP="00FB14FD">
      <w:r>
        <w:rPr>
          <w:rStyle w:val="Verwijzingopmerking"/>
        </w:rPr>
        <w:annotationRef/>
      </w:r>
      <w:r>
        <w:rPr>
          <w:color w:val="000000"/>
          <w:sz w:val="24"/>
          <w:szCs w:val="24"/>
        </w:rPr>
        <w:t>This could maybe also be an advice above?</w:t>
      </w:r>
    </w:p>
  </w:comment>
  <w:comment w:id="1025" w:author="Martijn Ebben" w:date="2023-09-28T16:36:00Z" w:initials="ME">
    <w:p w14:paraId="4581D54C" w14:textId="77777777" w:rsidR="00CC4908" w:rsidRDefault="00CC4908" w:rsidP="00693EE7">
      <w:r>
        <w:rPr>
          <w:rStyle w:val="Verwijzingopmerking"/>
        </w:rPr>
        <w:annotationRef/>
      </w:r>
      <w:r>
        <w:rPr>
          <w:color w:val="000000"/>
          <w:sz w:val="24"/>
          <w:szCs w:val="24"/>
        </w:rPr>
        <w:t>This could maybe also be an advice above?</w:t>
      </w:r>
    </w:p>
  </w:comment>
  <w:comment w:id="1030" w:author="Jeffrey" w:date="2023-10-18T13:53:00Z" w:initials="J">
    <w:p w14:paraId="4628F214" w14:textId="5FBD9B2F" w:rsidR="002A6445" w:rsidRDefault="002A6445">
      <w:pPr>
        <w:pStyle w:val="Tekstopmerking"/>
      </w:pPr>
      <w:r>
        <w:rPr>
          <w:rStyle w:val="Verwijzingopmerking"/>
        </w:rPr>
        <w:annotationRef/>
      </w:r>
      <w:r>
        <w:t>Both this document and the IALA Guideline on Resilient PNT will go through council almost together, Secretariat should take this in account before publishing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FF4CBE" w15:done="0"/>
  <w15:commentEx w15:paraId="0E8C48D6" w15:done="0"/>
  <w15:commentEx w15:paraId="2501D919" w15:paraIdParent="0E8C48D6" w15:done="0"/>
  <w15:commentEx w15:paraId="3CC04A76" w15:done="0"/>
  <w15:commentEx w15:paraId="15CF1372" w15:done="0"/>
  <w15:commentEx w15:paraId="321988C8" w15:paraIdParent="15CF1372" w15:done="0"/>
  <w15:commentEx w15:paraId="0747B4EA" w15:paraIdParent="15CF1372" w15:done="0"/>
  <w15:commentEx w15:paraId="409C6ECD" w15:paraIdParent="15CF1372" w15:done="0"/>
  <w15:commentEx w15:paraId="42EF1447" w15:done="0"/>
  <w15:commentEx w15:paraId="639186FE" w15:paraIdParent="42EF1447" w15:done="0"/>
  <w15:commentEx w15:paraId="4429CA90" w15:done="0"/>
  <w15:commentEx w15:paraId="4D449448" w15:paraIdParent="4429CA90" w15:done="0"/>
  <w15:commentEx w15:paraId="25D94FAB" w15:done="0"/>
  <w15:commentEx w15:paraId="6567B9C0" w15:done="0"/>
  <w15:commentEx w15:paraId="396B5626" w15:done="0"/>
  <w15:commentEx w15:paraId="42FE0824" w15:done="0"/>
  <w15:commentEx w15:paraId="6C21F184" w15:done="0"/>
  <w15:commentEx w15:paraId="3DC976F9" w15:done="0"/>
  <w15:commentEx w15:paraId="03AC72F9" w15:done="0"/>
  <w15:commentEx w15:paraId="7597F5CC" w15:done="0"/>
  <w15:commentEx w15:paraId="716B08A9" w15:done="0"/>
  <w15:commentEx w15:paraId="6005CD18" w15:done="0"/>
  <w15:commentEx w15:paraId="2A723BF8" w15:done="0"/>
  <w15:commentEx w15:paraId="0AF9CD4B" w15:paraIdParent="2A723BF8" w15:done="0"/>
  <w15:commentEx w15:paraId="63BA57DE" w15:done="0"/>
  <w15:commentEx w15:paraId="3B1D0413" w15:done="0"/>
  <w15:commentEx w15:paraId="60D0DCA7" w15:done="0"/>
  <w15:commentEx w15:paraId="101E1D9C" w15:done="0"/>
  <w15:commentEx w15:paraId="093100C3" w15:done="1"/>
  <w15:commentEx w15:paraId="7E62F3DA" w15:done="0"/>
  <w15:commentEx w15:paraId="492FA44B" w15:done="0"/>
  <w15:commentEx w15:paraId="776E001C" w15:paraIdParent="492FA44B" w15:done="0"/>
  <w15:commentEx w15:paraId="0F223DC9" w15:done="0"/>
  <w15:commentEx w15:paraId="01F280E3" w15:done="0"/>
  <w15:commentEx w15:paraId="47B363A0" w15:done="0"/>
  <w15:commentEx w15:paraId="60A65D42" w15:done="0"/>
  <w15:commentEx w15:paraId="6D08556F" w15:done="1"/>
  <w15:commentEx w15:paraId="28F25DFA" w15:done="0"/>
  <w15:commentEx w15:paraId="2AE8C479" w15:done="0"/>
  <w15:commentEx w15:paraId="6E0B39B6" w15:done="0"/>
  <w15:commentEx w15:paraId="570493C3" w15:done="0"/>
  <w15:commentEx w15:paraId="796119D3" w15:done="0"/>
  <w15:commentEx w15:paraId="6E202C36" w15:done="0"/>
  <w15:commentEx w15:paraId="4581D54C" w15:done="0"/>
  <w15:commentEx w15:paraId="4628F2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2DD4235" w16cex:dateUtc="2023-09-28T14:10:00Z"/>
  <w16cex:commentExtensible w16cex:durableId="27027AB9" w16cex:dateUtc="2022-10-25T13:09:00Z"/>
  <w16cex:commentExtensible w16cex:durableId="28BC2344" w16cex:dateUtc="2023-09-25T13:18:00Z"/>
  <w16cex:commentExtensible w16cex:durableId="28BD704A" w16cex:dateUtc="2023-09-26T12:59:00Z"/>
  <w16cex:commentExtensible w16cex:durableId="270267CF" w16cex:dateUtc="2022-10-25T11:49:00Z"/>
  <w16cex:commentExtensible w16cex:durableId="28BC235B" w16cex:dateUtc="2023-09-25T13:18:00Z"/>
  <w16cex:commentExtensible w16cex:durableId="474BB834" w16cex:dateUtc="2023-10-17T13:37:00Z"/>
  <w16cex:commentExtensible w16cex:durableId="27026F56" w16cex:dateUtc="2022-10-25T12:21:00Z"/>
  <w16cex:commentExtensible w16cex:durableId="28BC2382" w16cex:dateUtc="2023-09-25T13:19:00Z"/>
  <w16cex:commentExtensible w16cex:durableId="27026954" w16cex:dateUtc="2022-10-25T11:55:00Z"/>
  <w16cex:commentExtensible w16cex:durableId="0CE64E8A" w16cex:dateUtc="2023-10-17T13:43:00Z"/>
  <w16cex:commentExtensible w16cex:durableId="315B441B" w16cex:dateUtc="2023-10-17T13:47:00Z"/>
  <w16cex:commentExtensible w16cex:durableId="76B600D4" w16cex:dateUtc="2023-10-17T14:01:00Z"/>
  <w16cex:commentExtensible w16cex:durableId="01A9CAD2" w16cex:dateUtc="2023-10-17T14:12:00Z"/>
  <w16cex:commentExtensible w16cex:durableId="3F0B5DBD" w16cex:dateUtc="2023-10-17T14:14:00Z"/>
  <w16cex:commentExtensible w16cex:durableId="71CB3483" w16cex:dateUtc="2023-10-17T14:16:00Z"/>
  <w16cex:commentExtensible w16cex:durableId="28BED965" w16cex:dateUtc="2023-09-27T14:40:00Z"/>
  <w16cex:commentExtensible w16cex:durableId="28BED783" w16cex:dateUtc="2023-09-27T14:32:00Z"/>
  <w16cex:commentExtensible w16cex:durableId="28BED840" w16cex:dateUtc="2023-09-27T14:35:00Z"/>
  <w16cex:commentExtensible w16cex:durableId="28BED990" w16cex:dateUtc="2023-09-27T14:40:00Z"/>
  <w16cex:commentExtensible w16cex:durableId="27026F22" w16cex:dateUtc="2022-10-25T12:20:00Z"/>
  <w16cex:commentExtensible w16cex:durableId="28BEE17D" w16cex:dateUtc="2023-09-27T15:14:00Z"/>
  <w16cex:commentExtensible w16cex:durableId="28BEE19C" w16cex:dateUtc="2023-09-27T15:15:00Z"/>
  <w16cex:commentExtensible w16cex:durableId="28BEE291" w16cex:dateUtc="2023-09-27T15:19:00Z"/>
  <w16cex:commentExtensible w16cex:durableId="28BEE2CC" w16cex:dateUtc="2023-09-27T15:20:00Z"/>
  <w16cex:commentExtensible w16cex:durableId="6A3991A1" w16cex:dateUtc="2023-09-28T09:36:00Z"/>
  <w16cex:commentExtensible w16cex:durableId="28BEE3C3" w16cex:dateUtc="2023-09-27T15:24:00Z"/>
  <w16cex:commentExtensible w16cex:durableId="28B53FD3" w16cex:dateUtc="2023-09-20T07:54:00Z"/>
  <w16cex:commentExtensible w16cex:durableId="28B6A9D3" w16cex:dateUtc="2023-09-21T09:38:00Z"/>
  <w16cex:commentExtensible w16cex:durableId="28BD41F5" w16cex:dateUtc="2023-09-26T09:41:00Z"/>
  <w16cex:commentExtensible w16cex:durableId="28BD446D" w16cex:dateUtc="2023-09-26T09:52:00Z"/>
  <w16cex:commentExtensible w16cex:durableId="28BD5C98" w16cex:dateUtc="2023-09-26T11:35:00Z"/>
  <w16cex:commentExtensible w16cex:durableId="28BD4BBD" w16cex:dateUtc="2023-09-26T10:23:00Z"/>
  <w16cex:commentExtensible w16cex:durableId="28D90BE4" w16cex:dateUtc="2023-10-17T10:34:00Z"/>
  <w16cex:commentExtensible w16cex:durableId="7BACD4F0" w16cex:dateUtc="2023-09-28T14:32:00Z"/>
  <w16cex:commentExtensible w16cex:durableId="397AAF1D" w16cex:dateUtc="2023-09-28T10:47:00Z"/>
  <w16cex:commentExtensible w16cex:durableId="0B4A3C93" w16cex:dateUtc="2023-09-28T14:23:00Z"/>
  <w16cex:commentExtensible w16cex:durableId="0291B125" w16cex:dateUtc="2023-09-28T14:23:00Z"/>
  <w16cex:commentExtensible w16cex:durableId="27C3B812" w16cex:dateUtc="2023-09-28T14:31:00Z"/>
  <w16cex:commentExtensible w16cex:durableId="68CD5248" w16cex:dateUtc="2023-09-28T14:35:00Z"/>
  <w16cex:commentExtensible w16cex:durableId="10F1AC85" w16cex:dateUtc="2023-09-28T14:36:00Z"/>
  <w16cex:commentExtensible w16cex:durableId="692752BF" w16cex:dateUtc="2023-10-18T1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FF4CBE" w16cid:durableId="02DD4235"/>
  <w16cid:commentId w16cid:paraId="0E8C48D6" w16cid:durableId="27027AB9"/>
  <w16cid:commentId w16cid:paraId="2501D919" w16cid:durableId="28BC2344"/>
  <w16cid:commentId w16cid:paraId="3CC04A76" w16cid:durableId="28BD704A"/>
  <w16cid:commentId w16cid:paraId="15CF1372" w16cid:durableId="27026505"/>
  <w16cid:commentId w16cid:paraId="321988C8" w16cid:durableId="270267CF"/>
  <w16cid:commentId w16cid:paraId="0747B4EA" w16cid:durableId="28BC235B"/>
  <w16cid:commentId w16cid:paraId="409C6ECD" w16cid:durableId="474BB834"/>
  <w16cid:commentId w16cid:paraId="42EF1447" w16cid:durableId="27026F56"/>
  <w16cid:commentId w16cid:paraId="639186FE" w16cid:durableId="28BC2382"/>
  <w16cid:commentId w16cid:paraId="4429CA90" w16cid:durableId="27026506"/>
  <w16cid:commentId w16cid:paraId="4D449448" w16cid:durableId="27026954"/>
  <w16cid:commentId w16cid:paraId="25D94FAB" w16cid:durableId="0CE64E8A"/>
  <w16cid:commentId w16cid:paraId="6567B9C0" w16cid:durableId="315B441B"/>
  <w16cid:commentId w16cid:paraId="396B5626" w16cid:durableId="76B600D4"/>
  <w16cid:commentId w16cid:paraId="42FE0824" w16cid:durableId="01A9CAD2"/>
  <w16cid:commentId w16cid:paraId="6C21F184" w16cid:durableId="3F0B5DBD"/>
  <w16cid:commentId w16cid:paraId="3DC976F9" w16cid:durableId="71CB3483"/>
  <w16cid:commentId w16cid:paraId="03AC72F9" w16cid:durableId="28BED965"/>
  <w16cid:commentId w16cid:paraId="7597F5CC" w16cid:durableId="28BED783"/>
  <w16cid:commentId w16cid:paraId="716B08A9" w16cid:durableId="28BED840"/>
  <w16cid:commentId w16cid:paraId="6005CD18" w16cid:durableId="28BED990"/>
  <w16cid:commentId w16cid:paraId="2A723BF8" w16cid:durableId="27026508"/>
  <w16cid:commentId w16cid:paraId="0AF9CD4B" w16cid:durableId="27026F22"/>
  <w16cid:commentId w16cid:paraId="63BA57DE" w16cid:durableId="28BEE17D"/>
  <w16cid:commentId w16cid:paraId="3B1D0413" w16cid:durableId="28BEE19C"/>
  <w16cid:commentId w16cid:paraId="60D0DCA7" w16cid:durableId="28BEE291"/>
  <w16cid:commentId w16cid:paraId="101E1D9C" w16cid:durableId="28BEE2CC"/>
  <w16cid:commentId w16cid:paraId="093100C3" w16cid:durableId="6A3991A1"/>
  <w16cid:commentId w16cid:paraId="7E62F3DA" w16cid:durableId="28BEE3C3"/>
  <w16cid:commentId w16cid:paraId="492FA44B" w16cid:durableId="28B53FD3"/>
  <w16cid:commentId w16cid:paraId="776E001C" w16cid:durableId="28B6A9D3"/>
  <w16cid:commentId w16cid:paraId="0F223DC9" w16cid:durableId="28BD41F5"/>
  <w16cid:commentId w16cid:paraId="01F280E3" w16cid:durableId="28BD446D"/>
  <w16cid:commentId w16cid:paraId="47B363A0" w16cid:durableId="28BD5C98"/>
  <w16cid:commentId w16cid:paraId="60A65D42" w16cid:durableId="28BD4BBD"/>
  <w16cid:commentId w16cid:paraId="6D08556F" w16cid:durableId="28D90BE4"/>
  <w16cid:commentId w16cid:paraId="28F25DFA" w16cid:durableId="7BACD4F0"/>
  <w16cid:commentId w16cid:paraId="2AE8C479" w16cid:durableId="397AAF1D"/>
  <w16cid:commentId w16cid:paraId="6E0B39B6" w16cid:durableId="0B4A3C93"/>
  <w16cid:commentId w16cid:paraId="570493C3" w16cid:durableId="0291B125"/>
  <w16cid:commentId w16cid:paraId="796119D3" w16cid:durableId="27C3B812"/>
  <w16cid:commentId w16cid:paraId="6E202C36" w16cid:durableId="68CD5248"/>
  <w16cid:commentId w16cid:paraId="4581D54C" w16cid:durableId="10F1AC85"/>
  <w16cid:commentId w16cid:paraId="4628F214" w16cid:durableId="692752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96338" w14:textId="77777777" w:rsidR="008C16D1" w:rsidRDefault="008C16D1" w:rsidP="003274DB">
      <w:r>
        <w:separator/>
      </w:r>
    </w:p>
    <w:p w14:paraId="567041C5" w14:textId="77777777" w:rsidR="008C16D1" w:rsidRDefault="008C16D1"/>
  </w:endnote>
  <w:endnote w:type="continuationSeparator" w:id="0">
    <w:p w14:paraId="027B5F48" w14:textId="77777777" w:rsidR="008C16D1" w:rsidRDefault="008C16D1" w:rsidP="003274DB">
      <w:r>
        <w:continuationSeparator/>
      </w:r>
    </w:p>
    <w:p w14:paraId="52030979" w14:textId="77777777" w:rsidR="008C16D1" w:rsidRDefault="008C1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E5035D" w:rsidRDefault="00E5035D"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33B31A" w14:textId="77777777" w:rsidR="00E5035D" w:rsidRDefault="00E5035D"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E6A9D27" w14:textId="77777777" w:rsidR="00E5035D" w:rsidRDefault="00E5035D"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B1B9730" w14:textId="77777777" w:rsidR="00E5035D" w:rsidRDefault="00E5035D"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840B37" w14:textId="77777777" w:rsidR="00E5035D" w:rsidRDefault="00E5035D"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E5035D" w:rsidRDefault="00E5035D"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6CDD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E5035D" w:rsidRPr="00ED2A8D" w:rsidRDefault="00E5035D" w:rsidP="008747E0">
    <w:pPr>
      <w:pStyle w:val="Voettekst"/>
    </w:pPr>
  </w:p>
  <w:p w14:paraId="100F0A9F" w14:textId="77777777" w:rsidR="00E5035D" w:rsidRPr="00ED2A8D" w:rsidRDefault="00E5035D" w:rsidP="002735DD">
    <w:pPr>
      <w:pStyle w:val="Voettekst"/>
      <w:tabs>
        <w:tab w:val="left" w:pos="1781"/>
      </w:tabs>
    </w:pPr>
    <w:r>
      <w:tab/>
    </w:r>
  </w:p>
  <w:p w14:paraId="2C1731A2" w14:textId="77777777" w:rsidR="00E5035D" w:rsidRPr="00ED2A8D" w:rsidRDefault="00E5035D" w:rsidP="008747E0">
    <w:pPr>
      <w:pStyle w:val="Voettekst"/>
    </w:pPr>
  </w:p>
  <w:p w14:paraId="10D7CC5A" w14:textId="77777777" w:rsidR="00E5035D" w:rsidRPr="00ED2A8D" w:rsidRDefault="00E5035D"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E5035D" w:rsidRDefault="00E5035D"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3F3FA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E5035D" w:rsidRPr="00E346AA" w:rsidRDefault="00E5035D" w:rsidP="00525922">
    <w:pPr>
      <w:rPr>
        <w:rStyle w:val="Pagina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sidR="00012D04">
      <w:rPr>
        <w:b/>
        <w:bCs/>
        <w:noProof/>
        <w:szCs w:val="15"/>
        <w:lang w:val="nl-NL"/>
      </w:rPr>
      <w:t>Fout! Gebruik het tabblad Start om Document title toe te passen op de tekst die u hier wilt weergeven.</w:t>
    </w:r>
    <w:r w:rsidRPr="00C907DF">
      <w:rPr>
        <w:szCs w:val="15"/>
      </w:rPr>
      <w:fldChar w:fldCharType="end"/>
    </w:r>
    <w:r w:rsidRPr="00FC7D19">
      <w:rPr>
        <w:szCs w:val="15"/>
        <w:lang w:val="nl-NL"/>
        <w:rPrChange w:id="5" w:author="Minsu Jeon" w:date="2022-10-19T11:49:00Z">
          <w:rPr>
            <w:szCs w:val="15"/>
            <w:lang w:val="fr-FR"/>
          </w:rPr>
        </w:rPrChange>
      </w:rPr>
      <w:t xml:space="preserve"> </w:t>
    </w:r>
    <w:r>
      <w:rPr>
        <w:szCs w:val="15"/>
      </w:rPr>
      <w:fldChar w:fldCharType="begin"/>
    </w:r>
    <w:r w:rsidRPr="00FC7D19">
      <w:rPr>
        <w:szCs w:val="15"/>
        <w:lang w:val="nl-NL"/>
        <w:rPrChange w:id="6" w:author="Minsu Jeon" w:date="2022-10-19T11:49:00Z">
          <w:rPr>
            <w:szCs w:val="15"/>
            <w:lang w:val="fr-FR"/>
          </w:rPr>
        </w:rPrChange>
      </w:rPr>
      <w:instrText xml:space="preserve"> STYLEREF "Document number" \* MERGEFORMAT </w:instrText>
    </w:r>
    <w:r>
      <w:rPr>
        <w:szCs w:val="15"/>
      </w:rPr>
      <w:fldChar w:fldCharType="separate"/>
    </w:r>
    <w:r w:rsidR="00012D04"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sidR="00012D04">
      <w:rPr>
        <w:b/>
        <w:bCs/>
        <w:noProof/>
        <w:szCs w:val="15"/>
        <w:lang w:val="nl-NL"/>
      </w:rPr>
      <w:t>Fout! Gebruik het tabblad Start om Subtitle toe te passen op de tekst die u hier wilt weergeven.</w:t>
    </w:r>
    <w:r>
      <w:rPr>
        <w:szCs w:val="15"/>
      </w:rPr>
      <w:fldChar w:fldCharType="end"/>
    </w:r>
  </w:p>
  <w:p w14:paraId="6E7224B4" w14:textId="77777777" w:rsidR="00E5035D" w:rsidRPr="00A71BBC" w:rsidRDefault="00E5035D" w:rsidP="00525922">
    <w:pPr>
      <w:rPr>
        <w:szCs w:val="15"/>
        <w:lang w:val="nl-NL"/>
        <w:rPrChange w:id="7" w:author="Mads Ulrik Kristoffersen" w:date="2023-09-20T09:45:00Z">
          <w:rPr>
            <w:szCs w:val="15"/>
          </w:rPr>
        </w:rPrChange>
      </w:rPr>
    </w:pPr>
    <w:r w:rsidRPr="00C907DF">
      <w:rPr>
        <w:szCs w:val="15"/>
      </w:rPr>
      <w:fldChar w:fldCharType="begin"/>
    </w:r>
    <w:r w:rsidRPr="00A71BBC">
      <w:rPr>
        <w:szCs w:val="15"/>
        <w:lang w:val="nl-NL"/>
        <w:rPrChange w:id="8" w:author="Mads Ulrik Kristoffersen" w:date="2023-09-20T09:45:00Z">
          <w:rPr>
            <w:szCs w:val="15"/>
          </w:rPr>
        </w:rPrChange>
      </w:rPr>
      <w:instrText xml:space="preserve"> STYLEREF "Edition number" \* MERGEFORMAT </w:instrText>
    </w:r>
    <w:r w:rsidRPr="00C907DF">
      <w:rPr>
        <w:szCs w:val="15"/>
      </w:rPr>
      <w:fldChar w:fldCharType="separate"/>
    </w:r>
    <w:r w:rsidR="00012D04" w:rsidRPr="00A71BBC">
      <w:rPr>
        <w:noProof/>
        <w:szCs w:val="15"/>
        <w:lang w:val="nl-NL"/>
        <w:rPrChange w:id="9" w:author="Mads Ulrik Kristoffersen" w:date="2023-09-20T09:45:00Z">
          <w:rPr>
            <w:noProof/>
            <w:szCs w:val="15"/>
          </w:rPr>
        </w:rPrChange>
      </w:rPr>
      <w:t>Edition x.x</w:t>
    </w:r>
    <w:r w:rsidRPr="00C907DF">
      <w:rPr>
        <w:szCs w:val="15"/>
      </w:rPr>
      <w:fldChar w:fldCharType="end"/>
    </w:r>
    <w:r w:rsidRPr="00A71BBC">
      <w:rPr>
        <w:szCs w:val="15"/>
        <w:lang w:val="nl-NL"/>
        <w:rPrChange w:id="10" w:author="Mads Ulrik Kristoffersen" w:date="2023-09-20T09:45:00Z">
          <w:rPr>
            <w:szCs w:val="15"/>
          </w:rPr>
        </w:rPrChange>
      </w:rPr>
      <w:tab/>
      <w:t xml:space="preserve">P </w:t>
    </w:r>
    <w:r w:rsidRPr="00C907DF">
      <w:rPr>
        <w:rStyle w:val="Paginanummer"/>
        <w:szCs w:val="15"/>
      </w:rPr>
      <w:fldChar w:fldCharType="begin"/>
    </w:r>
    <w:r w:rsidRPr="00A71BBC">
      <w:rPr>
        <w:rStyle w:val="Paginanummer"/>
        <w:szCs w:val="15"/>
        <w:lang w:val="nl-NL"/>
        <w:rPrChange w:id="11" w:author="Mads Ulrik Kristoffersen" w:date="2023-09-20T09:45:00Z">
          <w:rPr>
            <w:rStyle w:val="Paginanummer"/>
            <w:szCs w:val="15"/>
          </w:rPr>
        </w:rPrChange>
      </w:rPr>
      <w:instrText xml:space="preserve">PAGE  </w:instrText>
    </w:r>
    <w:r w:rsidRPr="00C907DF">
      <w:rPr>
        <w:rStyle w:val="Paginanummer"/>
        <w:szCs w:val="15"/>
      </w:rPr>
      <w:fldChar w:fldCharType="separate"/>
    </w:r>
    <w:r w:rsidRPr="00A71BBC">
      <w:rPr>
        <w:rStyle w:val="Paginanummer"/>
        <w:noProof/>
        <w:szCs w:val="15"/>
        <w:lang w:val="nl-NL"/>
        <w:rPrChange w:id="12" w:author="Mads Ulrik Kristoffersen" w:date="2023-09-20T09:45:00Z">
          <w:rPr>
            <w:rStyle w:val="Paginanummer"/>
            <w:noProof/>
            <w:szCs w:val="15"/>
          </w:rPr>
        </w:rPrChange>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E5035D" w:rsidRPr="00C716E5" w:rsidRDefault="00E5035D" w:rsidP="00C716E5">
    <w:pPr>
      <w:pStyle w:val="Voettekst"/>
      <w:rPr>
        <w:sz w:val="15"/>
        <w:szCs w:val="15"/>
      </w:rPr>
    </w:pPr>
  </w:p>
  <w:p w14:paraId="79D1F42F" w14:textId="77777777" w:rsidR="00E5035D" w:rsidRDefault="00E5035D" w:rsidP="00C716E5">
    <w:pPr>
      <w:pStyle w:val="Geenafstand"/>
    </w:pPr>
  </w:p>
  <w:p w14:paraId="0691ADEF" w14:textId="4C4D09FD" w:rsidR="00E5035D" w:rsidRPr="00C907DF" w:rsidRDefault="00000000" w:rsidP="00827301">
    <w:pPr>
      <w:pStyle w:val="Footerportrait"/>
      <w:rPr>
        <w:rStyle w:val="Paginanummer"/>
        <w:szCs w:val="15"/>
      </w:rPr>
    </w:pPr>
    <w:fldSimple w:instr=" STYLEREF  &quot;Document type&quot;  \* MERGEFORMAT ">
      <w:r w:rsidR="002E1C61">
        <w:t>IALA Guideline</w:t>
      </w:r>
    </w:fldSimple>
    <w:r w:rsidR="00E5035D" w:rsidRPr="00C907DF">
      <w:t xml:space="preserve"> </w:t>
    </w:r>
    <w:fldSimple w:instr=" STYLEREF &quot;Document number&quot; \* MERGEFORMAT ">
      <w:r w:rsidR="002E1C61" w:rsidRPr="002E1C61">
        <w:rPr>
          <w:bCs/>
        </w:rPr>
        <w:t>Gnnnn</w:t>
      </w:r>
    </w:fldSimple>
    <w:r w:rsidR="00E5035D" w:rsidRPr="00C907DF">
      <w:t xml:space="preserve"> </w:t>
    </w:r>
    <w:fldSimple w:instr=" STYLEREF &quot;Document name&quot; \* MERGEFORMAT ">
      <w:r w:rsidR="002E1C61" w:rsidRPr="002E1C61">
        <w:rPr>
          <w:bCs/>
        </w:rPr>
        <w:t>Cyber security</w:t>
      </w:r>
      <w:r w:rsidR="002E1C61">
        <w:t xml:space="preserve"> specifics in IALA domains</w:t>
      </w:r>
    </w:fldSimple>
  </w:p>
  <w:p w14:paraId="1DCA4ADF" w14:textId="58CEF79B" w:rsidR="00E5035D" w:rsidRPr="00C907DF" w:rsidRDefault="00000000" w:rsidP="00827301">
    <w:pPr>
      <w:pStyle w:val="Footerportrait"/>
    </w:pPr>
    <w:fldSimple w:instr=" STYLEREF &quot;Edition number&quot; \* MERGEFORMAT ">
      <w:r w:rsidR="002E1C61">
        <w:t>Edition x.x</w:t>
      </w:r>
    </w:fldSimple>
    <w:r w:rsidR="00E5035D">
      <w:t xml:space="preserve"> </w:t>
    </w:r>
    <w:fldSimple w:instr=" STYLEREF  MRN  \* MERGEFORMAT ">
      <w:r w:rsidR="002E1C61">
        <w:t>urn:mrn:iala:pub:gnnnn</w:t>
      </w:r>
    </w:fldSimple>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2</w:t>
    </w:r>
    <w:r w:rsidR="00E5035D"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E5035D" w:rsidRDefault="00E5035D" w:rsidP="00C716E5">
    <w:pPr>
      <w:pStyle w:val="Voettekst"/>
    </w:pPr>
  </w:p>
  <w:p w14:paraId="65BE0073" w14:textId="77777777" w:rsidR="00E5035D" w:rsidRDefault="00E5035D" w:rsidP="00C716E5">
    <w:pPr>
      <w:pStyle w:val="Geenafstand"/>
    </w:pPr>
  </w:p>
  <w:p w14:paraId="45242786" w14:textId="099452BB" w:rsidR="00E5035D" w:rsidRPr="00C907DF" w:rsidRDefault="00000000" w:rsidP="00827301">
    <w:pPr>
      <w:pStyle w:val="Footerportrait"/>
      <w:rPr>
        <w:rStyle w:val="Paginanummer"/>
        <w:szCs w:val="15"/>
      </w:rPr>
    </w:pPr>
    <w:fldSimple w:instr=" STYLEREF &quot;Document type&quot; \* MERGEFORMAT ">
      <w:r w:rsidR="002E1C61">
        <w:t>IALA Guideline</w:t>
      </w:r>
    </w:fldSimple>
    <w:r w:rsidR="00E5035D" w:rsidRPr="00C907DF">
      <w:t xml:space="preserve"> </w:t>
    </w:r>
    <w:fldSimple w:instr=" STYLEREF &quot;Document number&quot; \* MERGEFORMAT ">
      <w:r w:rsidR="002E1C61" w:rsidRPr="002E1C61">
        <w:rPr>
          <w:bCs/>
        </w:rPr>
        <w:t>Gnnnn</w:t>
      </w:r>
    </w:fldSimple>
    <w:r w:rsidR="00E5035D" w:rsidRPr="00C907DF">
      <w:t xml:space="preserve"> </w:t>
    </w:r>
    <w:fldSimple w:instr=" STYLEREF &quot;Document name&quot; \* MERGEFORMAT ">
      <w:r w:rsidR="002E1C61" w:rsidRPr="002E1C61">
        <w:rPr>
          <w:bCs/>
        </w:rPr>
        <w:t>Cyber security</w:t>
      </w:r>
      <w:r w:rsidR="002E1C61">
        <w:t xml:space="preserve"> specifics in IALA domains</w:t>
      </w:r>
    </w:fldSimple>
  </w:p>
  <w:p w14:paraId="170D212A" w14:textId="5F979FFC" w:rsidR="00E5035D" w:rsidRPr="00525922" w:rsidRDefault="00000000" w:rsidP="00827301">
    <w:pPr>
      <w:pStyle w:val="Footerportrait"/>
    </w:pPr>
    <w:fldSimple w:instr=" STYLEREF &quot;Edition number&quot; \* MERGEFORMAT ">
      <w:r w:rsidR="002E1C61">
        <w:t>Edition x.x</w:t>
      </w:r>
    </w:fldSimple>
    <w:r w:rsidR="00E5035D">
      <w:t xml:space="preserve"> </w:t>
    </w:r>
    <w:fldSimple w:instr=" STYLEREF  MRN  \* MERGEFORMAT ">
      <w:r w:rsidR="002E1C61">
        <w:t>urn:mrn:iala:pub:gnnnn</w:t>
      </w:r>
    </w:fldSimple>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3</w:t>
    </w:r>
    <w:r w:rsidR="00E5035D"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E5035D" w:rsidRDefault="00E5035D" w:rsidP="00C716E5">
    <w:pPr>
      <w:pStyle w:val="Voettekst"/>
    </w:pPr>
  </w:p>
  <w:p w14:paraId="47430DD7" w14:textId="77777777" w:rsidR="00E5035D" w:rsidRDefault="00E5035D" w:rsidP="00C716E5">
    <w:pPr>
      <w:pStyle w:val="Geenafstand"/>
    </w:pPr>
  </w:p>
  <w:p w14:paraId="7276DB5A" w14:textId="00A287A7" w:rsidR="00E5035D" w:rsidRPr="00925B39" w:rsidRDefault="00000000" w:rsidP="00925B39">
    <w:pPr>
      <w:pStyle w:val="Footerportrait"/>
    </w:pPr>
    <w:fldSimple w:instr=" STYLEREF &quot;Document type&quot; \* MERGEFORMAT ">
      <w:r w:rsidR="002E1C61">
        <w:t>IALA Guideline</w:t>
      </w:r>
    </w:fldSimple>
    <w:r w:rsidR="00E5035D" w:rsidRPr="00925B39">
      <w:t xml:space="preserve"> </w:t>
    </w:r>
    <w:fldSimple w:instr=" STYLEREF &quot;Document number&quot; \* MERGEFORMAT ">
      <w:r w:rsidR="002E1C61">
        <w:t>Gnnnn</w:t>
      </w:r>
    </w:fldSimple>
    <w:r w:rsidR="00E5035D" w:rsidRPr="00925B39">
      <w:t xml:space="preserve"> </w:t>
    </w:r>
    <w:fldSimple w:instr=" STYLEREF &quot;Document name&quot; \* MERGEFORMAT ">
      <w:r w:rsidR="002E1C61">
        <w:t>Cyber security specifics in IALA domains</w:t>
      </w:r>
    </w:fldSimple>
    <w:r w:rsidR="00E5035D" w:rsidRPr="00925B39">
      <w:tab/>
    </w:r>
  </w:p>
  <w:p w14:paraId="54C9FB43" w14:textId="4178295F" w:rsidR="00E5035D" w:rsidRPr="00C907DF" w:rsidRDefault="00000000" w:rsidP="00925B39">
    <w:pPr>
      <w:pStyle w:val="Footerportrait"/>
    </w:pPr>
    <w:fldSimple w:instr=" STYLEREF &quot;Edition number&quot; \* MERGEFORMAT ">
      <w:r w:rsidR="002E1C61">
        <w:t>Edition x.x</w:t>
      </w:r>
    </w:fldSimple>
    <w:r w:rsidR="00E5035D" w:rsidRPr="00925B39">
      <w:t xml:space="preserve">  </w:t>
    </w:r>
    <w:fldSimple w:instr=" STYLEREF  MRN  \* MERGEFORMAT ">
      <w:r w:rsidR="002E1C61">
        <w:t>urn:mrn:iala:pub:gnnnn</w:t>
      </w:r>
    </w:fldSimple>
    <w:r w:rsidR="00E5035D">
      <w:tab/>
    </w:r>
    <w:r w:rsidR="00E5035D">
      <w:rPr>
        <w:rStyle w:val="Paginanummer"/>
        <w:szCs w:val="15"/>
      </w:rPr>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0F3D96">
      <w:rPr>
        <w:rStyle w:val="Paginanummer"/>
        <w:szCs w:val="15"/>
      </w:rPr>
      <w:t>4</w:t>
    </w:r>
    <w:r w:rsidR="00E5035D"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C8C2" w14:textId="77777777" w:rsidR="008C16D1" w:rsidRDefault="008C16D1" w:rsidP="003274DB">
      <w:r>
        <w:separator/>
      </w:r>
    </w:p>
    <w:p w14:paraId="25828B53" w14:textId="77777777" w:rsidR="008C16D1" w:rsidRDefault="008C16D1"/>
  </w:footnote>
  <w:footnote w:type="continuationSeparator" w:id="0">
    <w:p w14:paraId="3D482A98" w14:textId="77777777" w:rsidR="008C16D1" w:rsidRDefault="008C16D1" w:rsidP="003274DB">
      <w:r>
        <w:continuationSeparator/>
      </w:r>
    </w:p>
    <w:p w14:paraId="1496D0DA" w14:textId="77777777" w:rsidR="008C16D1" w:rsidRDefault="008C16D1"/>
  </w:footnote>
  <w:footnote w:id="1">
    <w:p w14:paraId="09EF1D76" w14:textId="2C6BA0E1" w:rsidR="00EE447A" w:rsidRPr="00EE447A" w:rsidRDefault="00EE447A">
      <w:pPr>
        <w:pStyle w:val="Voetnoottekst"/>
      </w:pPr>
      <w:ins w:id="341" w:author="Martijn Ebben" w:date="2023-09-28T12:13:00Z">
        <w:r>
          <w:rPr>
            <w:rStyle w:val="Voetnootmarkering"/>
          </w:rPr>
          <w:footnoteRef/>
        </w:r>
        <w:r>
          <w:t xml:space="preserve"> As discussed during the IALA Cyber Security 2021 </w:t>
        </w:r>
      </w:ins>
      <w:ins w:id="342" w:author="Martijn Ebben" w:date="2023-09-28T12:14:00Z">
        <w:r>
          <w:t>Workshop</w:t>
        </w:r>
      </w:ins>
    </w:p>
  </w:footnote>
  <w:footnote w:id="2">
    <w:p w14:paraId="4C7A5970" w14:textId="18B1FA7B" w:rsidR="003B78C1" w:rsidRPr="00826B6C" w:rsidRDefault="003B78C1">
      <w:pPr>
        <w:pStyle w:val="Voetnoottekst"/>
      </w:pPr>
      <w:ins w:id="843" w:author="Ebben, Martijn" w:date="2023-09-26T12:03:00Z">
        <w:r w:rsidRPr="00826B6C">
          <w:rPr>
            <w:rStyle w:val="Voetnootmarkering"/>
          </w:rPr>
          <w:footnoteRef/>
        </w:r>
        <w:r w:rsidRPr="00826B6C">
          <w:t xml:space="preserve"> Segmentation is a term that is often used in Cyber Security and refers to the splitting (or even isolating) networks into smaller networks and implement inspection, such as a firewall or malware protection in between, allowing only the </w:t>
        </w:r>
      </w:ins>
      <w:ins w:id="844" w:author="Ebben, Martijn" w:date="2023-09-26T12:04:00Z">
        <w:r w:rsidR="00826B6C" w:rsidRPr="00826B6C">
          <w:t>necessary</w:t>
        </w:r>
      </w:ins>
      <w:ins w:id="845" w:author="Ebben, Martijn" w:date="2023-09-26T12:03:00Z">
        <w:r w:rsidRPr="00826B6C">
          <w:t xml:space="preserve"> network traffic between the networks.</w:t>
        </w:r>
      </w:ins>
    </w:p>
  </w:footnote>
  <w:footnote w:id="3">
    <w:p w14:paraId="191FB5F8" w14:textId="044EA90C" w:rsidR="007F0975" w:rsidRPr="00AD0FA5" w:rsidRDefault="007F0975">
      <w:pPr>
        <w:pStyle w:val="Voetnoottekst"/>
      </w:pPr>
      <w:ins w:id="847" w:author="Ebben, Martijn" w:date="2023-09-26T12:04:00Z">
        <w:r w:rsidRPr="00AD0FA5">
          <w:rPr>
            <w:rStyle w:val="Voetnootmarkering"/>
          </w:rPr>
          <w:footnoteRef/>
        </w:r>
        <w:r w:rsidRPr="00AD0FA5">
          <w:t xml:space="preserve"> </w:t>
        </w:r>
      </w:ins>
      <w:ins w:id="848" w:author="Ebben, Martijn" w:date="2023-09-26T12:05:00Z">
        <w:r w:rsidRPr="00645E7A">
          <w:t xml:space="preserve">An interface is a communication channel between systems and may both be </w:t>
        </w:r>
        <w:r w:rsidR="00AD0FA5" w:rsidRPr="00645E7A">
          <w:t>physical or logical, line a TCP port o</w:t>
        </w:r>
      </w:ins>
      <w:ins w:id="849" w:author="Ebben, Martijn" w:date="2023-09-26T12:06:00Z">
        <w:r w:rsidR="00AD0FA5" w:rsidRPr="00645E7A">
          <w:t>r rest API.</w:t>
        </w:r>
      </w:ins>
    </w:p>
  </w:footnote>
  <w:footnote w:id="4">
    <w:p w14:paraId="1A9AAF83" w14:textId="4C6E6CE5" w:rsidR="00F634D8" w:rsidRPr="003C3E5D" w:rsidRDefault="00F634D8">
      <w:pPr>
        <w:pStyle w:val="Voetnoottekst"/>
      </w:pPr>
      <w:ins w:id="860" w:author="Ebben, Martijn" w:date="2023-09-26T12:08:00Z">
        <w:r w:rsidRPr="003C3E5D">
          <w:rPr>
            <w:rStyle w:val="Voetnootmarkering"/>
          </w:rPr>
          <w:footnoteRef/>
        </w:r>
        <w:r w:rsidRPr="003C3E5D">
          <w:t xml:space="preserve"> </w:t>
        </w:r>
        <w:r w:rsidRPr="00514B55">
          <w:t>Data availability pertains to jamming of radio signals and communication</w:t>
        </w:r>
      </w:ins>
      <w:ins w:id="861" w:author="Ebben, Martijn" w:date="2023-09-26T12:09:00Z">
        <w:r w:rsidR="008907E0" w:rsidRPr="00514B55">
          <w:t xml:space="preserve">. This </w:t>
        </w:r>
      </w:ins>
      <w:ins w:id="862" w:author="Ebben, Martijn" w:date="2023-09-26T12:15:00Z">
        <w:r w:rsidR="00A54684" w:rsidRPr="003C3E5D">
          <w:t>m</w:t>
        </w:r>
        <w:r w:rsidR="00A54684" w:rsidRPr="00514B55">
          <w:t>ay be accidental o</w:t>
        </w:r>
        <w:r w:rsidR="00A54684" w:rsidRPr="00E46ED3">
          <w:t xml:space="preserve">r </w:t>
        </w:r>
        <w:r w:rsidR="00A54684" w:rsidRPr="003F5DEB">
          <w:t xml:space="preserve">deliberate and </w:t>
        </w:r>
      </w:ins>
      <w:ins w:id="863" w:author="Ebben, Martijn" w:date="2023-09-26T12:09:00Z">
        <w:r w:rsidR="008907E0" w:rsidRPr="00514B55">
          <w:t xml:space="preserve">can happen with any type of wireless communication </w:t>
        </w:r>
      </w:ins>
      <w:ins w:id="864" w:author="Ebben, Martijn" w:date="2023-09-26T12:10:00Z">
        <w:r w:rsidR="00E46A8A" w:rsidRPr="003C3E5D">
          <w:t>r</w:t>
        </w:r>
        <w:r w:rsidR="00E46A8A" w:rsidRPr="00514B55">
          <w:t>esulting in unava</w:t>
        </w:r>
      </w:ins>
      <w:ins w:id="865" w:author="Ebben, Martijn" w:date="2023-09-26T12:11:00Z">
        <w:r w:rsidR="00E46A8A" w:rsidRPr="00514B55">
          <w:t>i</w:t>
        </w:r>
        <w:r w:rsidR="00E46A8A" w:rsidRPr="00E46ED3">
          <w:t>la</w:t>
        </w:r>
        <w:r w:rsidR="00E46A8A" w:rsidRPr="003F5DEB">
          <w:t xml:space="preserve">bility of the </w:t>
        </w:r>
        <w:r w:rsidR="00E46A8A" w:rsidRPr="00725A23">
          <w:t>w</w:t>
        </w:r>
        <w:r w:rsidR="00E46A8A" w:rsidRPr="008F6828">
          <w:t>ir</w:t>
        </w:r>
        <w:r w:rsidR="00E46A8A" w:rsidRPr="003C3E5D">
          <w:t xml:space="preserve">eless signals or </w:t>
        </w:r>
        <w:r w:rsidR="00177E22" w:rsidRPr="003C3E5D">
          <w:t>creation of many false signals</w:t>
        </w:r>
        <w:r w:rsidR="005713A5" w:rsidRPr="003C3E5D">
          <w:t>.</w:t>
        </w:r>
      </w:ins>
    </w:p>
  </w:footnote>
  <w:footnote w:id="5">
    <w:p w14:paraId="23E4777B" w14:textId="3FE8FDD5" w:rsidR="00AF4BDA" w:rsidRPr="001E2B9B" w:rsidRDefault="00AF4BDA">
      <w:pPr>
        <w:pStyle w:val="Voetnoottekst"/>
      </w:pPr>
      <w:ins w:id="867" w:author="Ebben, Martijn" w:date="2023-09-26T12:07:00Z">
        <w:r w:rsidRPr="003C3E5D">
          <w:rPr>
            <w:rStyle w:val="Voetnootmarkering"/>
          </w:rPr>
          <w:footnoteRef/>
        </w:r>
        <w:r w:rsidRPr="003C3E5D">
          <w:t xml:space="preserve"> </w:t>
        </w:r>
        <w:r w:rsidR="00D90C03" w:rsidRPr="00514B55">
          <w:t xml:space="preserve">Data </w:t>
        </w:r>
      </w:ins>
      <w:ins w:id="868" w:author="Ebben, Martijn" w:date="2023-09-26T12:10:00Z">
        <w:r w:rsidR="00E65CAE" w:rsidRPr="00514B55">
          <w:t>integrity</w:t>
        </w:r>
      </w:ins>
      <w:ins w:id="869" w:author="Ebben, Martijn" w:date="2023-09-26T12:07:00Z">
        <w:r w:rsidR="00D90C03" w:rsidRPr="00514B55">
          <w:t xml:space="preserve"> </w:t>
        </w:r>
      </w:ins>
      <w:ins w:id="870" w:author="Ebben, Martijn" w:date="2023-09-26T12:08:00Z">
        <w:r w:rsidR="00D90C03" w:rsidRPr="00514B55">
          <w:t xml:space="preserve">pertains to </w:t>
        </w:r>
      </w:ins>
      <w:ins w:id="871" w:author="Ebben, Martijn" w:date="2023-09-26T12:12:00Z">
        <w:r w:rsidR="005713A5" w:rsidRPr="003C3E5D">
          <w:t>t</w:t>
        </w:r>
        <w:r w:rsidR="005713A5" w:rsidRPr="00514B55">
          <w:t xml:space="preserve">he manipulation of </w:t>
        </w:r>
      </w:ins>
      <w:ins w:id="872" w:author="Ebben, Martijn" w:date="2023-09-26T12:18:00Z">
        <w:r w:rsidR="003C3E5D" w:rsidRPr="00514B55">
          <w:t>sensor data</w:t>
        </w:r>
      </w:ins>
      <w:ins w:id="873" w:author="Ebben, Martijn" w:date="2023-09-26T12:14:00Z">
        <w:r w:rsidR="001D1CF6" w:rsidRPr="00514B55">
          <w:t xml:space="preserve">. Examples are </w:t>
        </w:r>
      </w:ins>
      <w:ins w:id="874" w:author="Ebben, Martijn" w:date="2023-09-26T12:12:00Z">
        <w:r w:rsidR="009E6D9B" w:rsidRPr="00514B55">
          <w:t xml:space="preserve">false AIS </w:t>
        </w:r>
      </w:ins>
      <w:ins w:id="875" w:author="Ebben, Martijn" w:date="2023-09-26T12:13:00Z">
        <w:r w:rsidR="00F171D4" w:rsidRPr="00514B55">
          <w:t>messages</w:t>
        </w:r>
      </w:ins>
      <w:ins w:id="876" w:author="Ebben, Martijn" w:date="2023-09-26T12:12:00Z">
        <w:r w:rsidR="009E6D9B" w:rsidRPr="00514B55">
          <w:t xml:space="preserve"> </w:t>
        </w:r>
      </w:ins>
      <w:ins w:id="877" w:author="Ebben, Martijn" w:date="2023-09-26T12:14:00Z">
        <w:r w:rsidR="001D1CF6" w:rsidRPr="00514B55">
          <w:t>(“spoofing”)</w:t>
        </w:r>
      </w:ins>
      <w:ins w:id="878" w:author="Ebben, Martijn" w:date="2023-09-26T12:16:00Z">
        <w:r w:rsidR="00392487" w:rsidRPr="00514B55">
          <w:t xml:space="preserve">, </w:t>
        </w:r>
      </w:ins>
      <w:ins w:id="879" w:author="Ebben, Martijn" w:date="2023-09-26T12:13:00Z">
        <w:r w:rsidR="00B30D88" w:rsidRPr="00514B55">
          <w:t xml:space="preserve">unauthorised VHF voice </w:t>
        </w:r>
      </w:ins>
      <w:ins w:id="880" w:author="Ebben, Martijn" w:date="2023-09-26T12:14:00Z">
        <w:r w:rsidR="00637AE7" w:rsidRPr="00514B55">
          <w:t>messages</w:t>
        </w:r>
      </w:ins>
      <w:ins w:id="881" w:author="Ebben, Martijn" w:date="2023-09-26T12:16:00Z">
        <w:r w:rsidR="00392487" w:rsidRPr="00514B55">
          <w:t xml:space="preserve"> and </w:t>
        </w:r>
      </w:ins>
      <w:ins w:id="882" w:author="Ebben, Martijn" w:date="2023-09-26T12:19:00Z">
        <w:r w:rsidR="00514B55">
          <w:t>altered</w:t>
        </w:r>
      </w:ins>
      <w:ins w:id="883" w:author="Ebben, Martijn" w:date="2023-09-26T12:16:00Z">
        <w:r w:rsidR="005D5721" w:rsidRPr="00514B55">
          <w:t xml:space="preserve"> measurement data from hydrographic/meteorologic sensors</w:t>
        </w:r>
      </w:ins>
      <w:ins w:id="884" w:author="Ebben, Martijn" w:date="2023-09-26T12:18:00Z">
        <w:r w:rsidR="003C3E5D" w:rsidRPr="00514B55">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E5035D" w:rsidRDefault="00000000">
    <w:pPr>
      <w:pStyle w:val="Koptekst"/>
    </w:pPr>
    <w:r>
      <w:rPr>
        <w:noProof/>
      </w:rPr>
      <w:pict w14:anchorId="63BBC7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E5035D" w:rsidRDefault="00000000">
    <w:pPr>
      <w:pStyle w:val="Koptekst"/>
    </w:pPr>
    <w:r>
      <w:rPr>
        <w:noProof/>
      </w:rPr>
      <w:pict w14:anchorId="43018D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E5035D" w:rsidRPr="00667792" w:rsidRDefault="00000000" w:rsidP="00667792">
    <w:pPr>
      <w:pStyle w:val="Koptekst"/>
    </w:pPr>
    <w:r>
      <w:rPr>
        <w:noProof/>
      </w:rPr>
      <w:pict w14:anchorId="1AF41A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E5035D" w:rsidRDefault="00000000">
    <w:pPr>
      <w:pStyle w:val="Koptekst"/>
    </w:pPr>
    <w:r>
      <w:rPr>
        <w:noProof/>
      </w:rPr>
      <w:pict w14:anchorId="4F98A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E5035D" w:rsidRDefault="00000000" w:rsidP="00A87080">
    <w:pPr>
      <w:pStyle w:val="Koptekst"/>
    </w:pPr>
    <w:r>
      <w:rPr>
        <w:noProof/>
      </w:rPr>
      <w:pict w14:anchorId="28CEE5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E5035D" w:rsidRDefault="00E5035D" w:rsidP="00A87080">
    <w:pPr>
      <w:pStyle w:val="Koptekst"/>
    </w:pPr>
  </w:p>
  <w:p w14:paraId="44CE0167" w14:textId="77777777" w:rsidR="00E5035D" w:rsidRDefault="00E5035D" w:rsidP="00A87080">
    <w:pPr>
      <w:pStyle w:val="Koptekst"/>
    </w:pPr>
  </w:p>
  <w:p w14:paraId="2E18A5F5" w14:textId="77777777" w:rsidR="00E5035D" w:rsidRDefault="00E5035D" w:rsidP="008747E0">
    <w:pPr>
      <w:pStyle w:val="Koptekst"/>
    </w:pPr>
  </w:p>
  <w:p w14:paraId="02A3842B" w14:textId="77777777" w:rsidR="00E5035D" w:rsidRDefault="00E5035D" w:rsidP="008747E0">
    <w:pPr>
      <w:pStyle w:val="Koptekst"/>
    </w:pPr>
  </w:p>
  <w:p w14:paraId="56122921" w14:textId="77777777" w:rsidR="00E5035D" w:rsidRDefault="00E5035D" w:rsidP="008747E0">
    <w:pPr>
      <w:pStyle w:val="Koptekst"/>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E5035D" w:rsidRDefault="00E5035D" w:rsidP="008747E0">
    <w:pPr>
      <w:pStyle w:val="Koptekst"/>
    </w:pPr>
  </w:p>
  <w:p w14:paraId="2C15521C" w14:textId="77777777" w:rsidR="00E5035D" w:rsidRPr="00ED2A8D" w:rsidRDefault="00E5035D" w:rsidP="00A87080">
    <w:pPr>
      <w:pStyle w:val="Koptekst"/>
    </w:pPr>
  </w:p>
  <w:p w14:paraId="48FBC4C7" w14:textId="77777777" w:rsidR="00E5035D" w:rsidRPr="00ED2A8D" w:rsidRDefault="00E5035D"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E5035D" w:rsidRDefault="00000000">
    <w:pPr>
      <w:pStyle w:val="Koptekst"/>
    </w:pPr>
    <w:r>
      <w:rPr>
        <w:noProof/>
      </w:rPr>
      <w:pict w14:anchorId="2553F9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E5035D" w:rsidRDefault="00E5035D">
    <w:pPr>
      <w:pStyle w:val="Koptekst"/>
    </w:pPr>
  </w:p>
  <w:p w14:paraId="624933FF" w14:textId="77777777" w:rsidR="00E5035D" w:rsidRDefault="00E5035D">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E5035D" w:rsidRDefault="00000000">
    <w:pPr>
      <w:pStyle w:val="Koptekst"/>
    </w:pPr>
    <w:r>
      <w:rPr>
        <w:noProof/>
      </w:rPr>
      <w:pict w14:anchorId="6A97FA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E5035D" w:rsidRPr="00ED2A8D" w:rsidRDefault="00000000" w:rsidP="0010529E">
    <w:pPr>
      <w:pStyle w:val="Koptekst"/>
      <w:tabs>
        <w:tab w:val="right" w:pos="10205"/>
      </w:tabs>
    </w:pPr>
    <w:r>
      <w:rPr>
        <w:noProof/>
      </w:rPr>
      <w:pict w14:anchorId="1DBAA4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0FF18D4" w14:textId="77777777" w:rsidR="00E5035D" w:rsidRPr="00ED2A8D" w:rsidRDefault="00E5035D" w:rsidP="008747E0">
    <w:pPr>
      <w:pStyle w:val="Koptekst"/>
    </w:pPr>
  </w:p>
  <w:p w14:paraId="65685966" w14:textId="77777777" w:rsidR="00E5035D" w:rsidRDefault="00E5035D" w:rsidP="008747E0">
    <w:pPr>
      <w:pStyle w:val="Koptekst"/>
    </w:pPr>
  </w:p>
  <w:p w14:paraId="6F3A9CD5" w14:textId="77777777" w:rsidR="00E5035D" w:rsidRDefault="00E5035D" w:rsidP="008747E0">
    <w:pPr>
      <w:pStyle w:val="Koptekst"/>
    </w:pPr>
  </w:p>
  <w:p w14:paraId="369F7E1B" w14:textId="77777777" w:rsidR="00E5035D" w:rsidRDefault="00E5035D" w:rsidP="008747E0">
    <w:pPr>
      <w:pStyle w:val="Koptekst"/>
    </w:pPr>
  </w:p>
  <w:p w14:paraId="1FB5ACD9" w14:textId="77777777" w:rsidR="00E5035D" w:rsidRPr="00441393" w:rsidRDefault="00E5035D" w:rsidP="00441393">
    <w:pPr>
      <w:pStyle w:val="Contents"/>
    </w:pPr>
    <w:r>
      <w:t>DOCUMENT REVISION</w:t>
    </w:r>
  </w:p>
  <w:p w14:paraId="17B4CEE9" w14:textId="77777777" w:rsidR="00E5035D" w:rsidRPr="00ED2A8D" w:rsidRDefault="00E5035D" w:rsidP="008747E0">
    <w:pPr>
      <w:pStyle w:val="Koptekst"/>
    </w:pPr>
  </w:p>
  <w:p w14:paraId="0E727E77" w14:textId="77777777" w:rsidR="00E5035D" w:rsidRPr="00AC33A2" w:rsidRDefault="00E5035D"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E5035D" w:rsidRDefault="00000000">
    <w:pPr>
      <w:pStyle w:val="Koptekst"/>
    </w:pPr>
    <w:r>
      <w:rPr>
        <w:noProof/>
      </w:rPr>
      <w:pict w14:anchorId="4C5DD8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E5035D" w:rsidRDefault="00000000">
    <w:pPr>
      <w:pStyle w:val="Koptekst"/>
    </w:pPr>
    <w:r>
      <w:rPr>
        <w:noProof/>
      </w:rPr>
      <w:pict w14:anchorId="409DFE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E5035D" w:rsidRPr="00ED2A8D" w:rsidRDefault="00000000" w:rsidP="008747E0">
    <w:pPr>
      <w:pStyle w:val="Koptekst"/>
    </w:pPr>
    <w:r>
      <w:rPr>
        <w:noProof/>
      </w:rPr>
      <w:pict w14:anchorId="20AD15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E5035D" w:rsidRPr="00ED2A8D" w:rsidRDefault="00E5035D" w:rsidP="008747E0">
    <w:pPr>
      <w:pStyle w:val="Koptekst"/>
    </w:pPr>
  </w:p>
  <w:p w14:paraId="0AEEDA7F" w14:textId="77777777" w:rsidR="00E5035D" w:rsidRDefault="00E5035D" w:rsidP="008747E0">
    <w:pPr>
      <w:pStyle w:val="Koptekst"/>
    </w:pPr>
  </w:p>
  <w:p w14:paraId="0840DE7B" w14:textId="77777777" w:rsidR="00E5035D" w:rsidRDefault="00E5035D" w:rsidP="008747E0">
    <w:pPr>
      <w:pStyle w:val="Koptekst"/>
    </w:pPr>
  </w:p>
  <w:p w14:paraId="3BA3CBD5" w14:textId="77777777" w:rsidR="00E5035D" w:rsidRDefault="00E5035D" w:rsidP="008747E0">
    <w:pPr>
      <w:pStyle w:val="Koptekst"/>
    </w:pPr>
  </w:p>
  <w:p w14:paraId="15CF783B" w14:textId="77777777" w:rsidR="00E5035D" w:rsidRPr="00441393" w:rsidRDefault="00E5035D" w:rsidP="00441393">
    <w:pPr>
      <w:pStyle w:val="Contents"/>
    </w:pPr>
    <w:r>
      <w:t>CONTENTS</w:t>
    </w:r>
  </w:p>
  <w:p w14:paraId="53443EB5" w14:textId="77777777" w:rsidR="00E5035D" w:rsidRDefault="00E5035D" w:rsidP="0078486B">
    <w:pPr>
      <w:pStyle w:val="Koptekst"/>
      <w:spacing w:line="140" w:lineRule="exact"/>
    </w:pPr>
  </w:p>
  <w:p w14:paraId="7C268655" w14:textId="77777777" w:rsidR="00E5035D" w:rsidRPr="00AC33A2" w:rsidRDefault="00E5035D"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E5035D" w:rsidRPr="00ED2A8D" w:rsidRDefault="00000000" w:rsidP="00C716E5">
    <w:pPr>
      <w:pStyle w:val="Koptekst"/>
    </w:pPr>
    <w:r>
      <w:rPr>
        <w:noProof/>
      </w:rPr>
      <w:pict w14:anchorId="37972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E5035D" w:rsidRPr="00ED2A8D" w:rsidRDefault="00E5035D" w:rsidP="00C716E5">
    <w:pPr>
      <w:pStyle w:val="Koptekst"/>
    </w:pPr>
  </w:p>
  <w:p w14:paraId="4CA738DF" w14:textId="77777777" w:rsidR="00E5035D" w:rsidRDefault="00E5035D" w:rsidP="00C716E5">
    <w:pPr>
      <w:pStyle w:val="Koptekst"/>
    </w:pPr>
  </w:p>
  <w:p w14:paraId="463DA432" w14:textId="77777777" w:rsidR="00E5035D" w:rsidRDefault="00E5035D" w:rsidP="00C716E5">
    <w:pPr>
      <w:pStyle w:val="Koptekst"/>
    </w:pPr>
  </w:p>
  <w:p w14:paraId="45D0DC31" w14:textId="77777777" w:rsidR="00E5035D" w:rsidRDefault="00E5035D" w:rsidP="00C716E5">
    <w:pPr>
      <w:pStyle w:val="Koptekst"/>
    </w:pPr>
  </w:p>
  <w:p w14:paraId="789C2F52" w14:textId="77777777" w:rsidR="00E5035D" w:rsidRPr="00441393" w:rsidRDefault="00E5035D" w:rsidP="00C716E5">
    <w:pPr>
      <w:pStyle w:val="Contents"/>
    </w:pPr>
    <w:r>
      <w:t>CONTENTS</w:t>
    </w:r>
  </w:p>
  <w:p w14:paraId="1AD04FBB" w14:textId="77777777" w:rsidR="00E5035D" w:rsidRPr="00ED2A8D" w:rsidRDefault="00E5035D" w:rsidP="00C716E5">
    <w:pPr>
      <w:pStyle w:val="Koptekst"/>
    </w:pPr>
  </w:p>
  <w:p w14:paraId="448F84FC" w14:textId="77777777" w:rsidR="00E5035D" w:rsidRPr="00AC33A2" w:rsidRDefault="00E5035D" w:rsidP="00C716E5">
    <w:pPr>
      <w:pStyle w:val="Koptekst"/>
      <w:spacing w:line="140" w:lineRule="exact"/>
    </w:pPr>
  </w:p>
  <w:p w14:paraId="50ED9F66" w14:textId="77777777" w:rsidR="00E5035D" w:rsidRDefault="00E5035D">
    <w:pPr>
      <w:pStyle w:val="Koptekst"/>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377258E"/>
    <w:multiLevelType w:val="hybridMultilevel"/>
    <w:tmpl w:val="DE24964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5DC77F0"/>
    <w:multiLevelType w:val="hybridMultilevel"/>
    <w:tmpl w:val="19344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73052C"/>
    <w:multiLevelType w:val="hybridMultilevel"/>
    <w:tmpl w:val="0DCC9EA8"/>
    <w:lvl w:ilvl="0" w:tplc="00C04586">
      <w:start w:val="1"/>
      <w:numFmt w:val="bullet"/>
      <w:lvlText w:val=""/>
      <w:lvlJc w:val="left"/>
      <w:pPr>
        <w:ind w:left="720" w:hanging="360"/>
      </w:pPr>
      <w:rPr>
        <w:rFonts w:ascii="Symbol" w:hAnsi="Symbol" w:hint="default"/>
      </w:rPr>
    </w:lvl>
    <w:lvl w:ilvl="1" w:tplc="896A301C">
      <w:start w:val="1"/>
      <w:numFmt w:val="bullet"/>
      <w:lvlText w:val="o"/>
      <w:lvlJc w:val="left"/>
      <w:pPr>
        <w:ind w:left="1440" w:hanging="360"/>
      </w:pPr>
      <w:rPr>
        <w:rFonts w:ascii="Courier New" w:hAnsi="Courier New" w:hint="default"/>
      </w:rPr>
    </w:lvl>
    <w:lvl w:ilvl="2" w:tplc="26DE7F28">
      <w:start w:val="1"/>
      <w:numFmt w:val="bullet"/>
      <w:lvlText w:val=""/>
      <w:lvlJc w:val="left"/>
      <w:pPr>
        <w:ind w:left="2160" w:hanging="360"/>
      </w:pPr>
      <w:rPr>
        <w:rFonts w:ascii="Wingdings" w:hAnsi="Wingdings" w:hint="default"/>
      </w:rPr>
    </w:lvl>
    <w:lvl w:ilvl="3" w:tplc="C130FA0E">
      <w:start w:val="1"/>
      <w:numFmt w:val="bullet"/>
      <w:lvlText w:val=""/>
      <w:lvlJc w:val="left"/>
      <w:pPr>
        <w:ind w:left="2880" w:hanging="360"/>
      </w:pPr>
      <w:rPr>
        <w:rFonts w:ascii="Symbol" w:hAnsi="Symbol" w:hint="default"/>
      </w:rPr>
    </w:lvl>
    <w:lvl w:ilvl="4" w:tplc="84A649FE">
      <w:start w:val="1"/>
      <w:numFmt w:val="bullet"/>
      <w:lvlText w:val="o"/>
      <w:lvlJc w:val="left"/>
      <w:pPr>
        <w:ind w:left="3600" w:hanging="360"/>
      </w:pPr>
      <w:rPr>
        <w:rFonts w:ascii="Courier New" w:hAnsi="Courier New" w:hint="default"/>
      </w:rPr>
    </w:lvl>
    <w:lvl w:ilvl="5" w:tplc="F48406AA">
      <w:start w:val="1"/>
      <w:numFmt w:val="bullet"/>
      <w:lvlText w:val=""/>
      <w:lvlJc w:val="left"/>
      <w:pPr>
        <w:ind w:left="4320" w:hanging="360"/>
      </w:pPr>
      <w:rPr>
        <w:rFonts w:ascii="Wingdings" w:hAnsi="Wingdings" w:hint="default"/>
      </w:rPr>
    </w:lvl>
    <w:lvl w:ilvl="6" w:tplc="FB408910">
      <w:start w:val="1"/>
      <w:numFmt w:val="bullet"/>
      <w:lvlText w:val=""/>
      <w:lvlJc w:val="left"/>
      <w:pPr>
        <w:ind w:left="5040" w:hanging="360"/>
      </w:pPr>
      <w:rPr>
        <w:rFonts w:ascii="Symbol" w:hAnsi="Symbol" w:hint="default"/>
      </w:rPr>
    </w:lvl>
    <w:lvl w:ilvl="7" w:tplc="ADDC75E8">
      <w:start w:val="1"/>
      <w:numFmt w:val="bullet"/>
      <w:lvlText w:val="o"/>
      <w:lvlJc w:val="left"/>
      <w:pPr>
        <w:ind w:left="5760" w:hanging="360"/>
      </w:pPr>
      <w:rPr>
        <w:rFonts w:ascii="Courier New" w:hAnsi="Courier New" w:hint="default"/>
      </w:rPr>
    </w:lvl>
    <w:lvl w:ilvl="8" w:tplc="B8088010">
      <w:start w:val="1"/>
      <w:numFmt w:val="bullet"/>
      <w:lvlText w:val=""/>
      <w:lvlJc w:val="left"/>
      <w:pPr>
        <w:ind w:left="6480" w:hanging="360"/>
      </w:pPr>
      <w:rPr>
        <w:rFonts w:ascii="Wingdings" w:hAnsi="Wingdings" w:hint="default"/>
      </w:rPr>
    </w:lvl>
  </w:abstractNum>
  <w:abstractNum w:abstractNumId="8"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071148"/>
    <w:multiLevelType w:val="hybridMultilevel"/>
    <w:tmpl w:val="49A24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5DF079F"/>
    <w:multiLevelType w:val="hybridMultilevel"/>
    <w:tmpl w:val="013241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FC0E46"/>
    <w:multiLevelType w:val="hybridMultilevel"/>
    <w:tmpl w:val="A566C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F067BF4"/>
    <w:multiLevelType w:val="hybridMultilevel"/>
    <w:tmpl w:val="21FAC2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0D45993"/>
    <w:multiLevelType w:val="hybridMultilevel"/>
    <w:tmpl w:val="558C53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3D33208"/>
    <w:multiLevelType w:val="hybridMultilevel"/>
    <w:tmpl w:val="28A0E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80103F9"/>
    <w:multiLevelType w:val="hybridMultilevel"/>
    <w:tmpl w:val="7264E4D2"/>
    <w:lvl w:ilvl="0" w:tplc="E176FF9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14512E"/>
    <w:multiLevelType w:val="hybridMultilevel"/>
    <w:tmpl w:val="1BB417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F460732"/>
    <w:multiLevelType w:val="hybridMultilevel"/>
    <w:tmpl w:val="6D084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9A94C0F"/>
    <w:multiLevelType w:val="hybridMultilevel"/>
    <w:tmpl w:val="4844DD34"/>
    <w:lvl w:ilvl="0" w:tplc="8D1C09FC">
      <w:start w:val="1"/>
      <w:numFmt w:val="bullet"/>
      <w:lvlText w:val=""/>
      <w:lvlJc w:val="left"/>
      <w:pPr>
        <w:ind w:left="720" w:hanging="360"/>
      </w:pPr>
      <w:rPr>
        <w:rFonts w:ascii="Symbol" w:hAnsi="Symbol" w:hint="default"/>
      </w:rPr>
    </w:lvl>
    <w:lvl w:ilvl="1" w:tplc="89F8574E">
      <w:start w:val="1"/>
      <w:numFmt w:val="bullet"/>
      <w:lvlText w:val="o"/>
      <w:lvlJc w:val="left"/>
      <w:pPr>
        <w:ind w:left="1440" w:hanging="360"/>
      </w:pPr>
      <w:rPr>
        <w:rFonts w:ascii="Courier New" w:hAnsi="Courier New" w:hint="default"/>
      </w:rPr>
    </w:lvl>
    <w:lvl w:ilvl="2" w:tplc="D13203D2">
      <w:start w:val="1"/>
      <w:numFmt w:val="bullet"/>
      <w:lvlText w:val=""/>
      <w:lvlJc w:val="left"/>
      <w:pPr>
        <w:ind w:left="2160" w:hanging="360"/>
      </w:pPr>
      <w:rPr>
        <w:rFonts w:ascii="Wingdings" w:hAnsi="Wingdings" w:hint="default"/>
      </w:rPr>
    </w:lvl>
    <w:lvl w:ilvl="3" w:tplc="DF0EBA1A">
      <w:start w:val="1"/>
      <w:numFmt w:val="bullet"/>
      <w:lvlText w:val=""/>
      <w:lvlJc w:val="left"/>
      <w:pPr>
        <w:ind w:left="2880" w:hanging="360"/>
      </w:pPr>
      <w:rPr>
        <w:rFonts w:ascii="Symbol" w:hAnsi="Symbol" w:hint="default"/>
      </w:rPr>
    </w:lvl>
    <w:lvl w:ilvl="4" w:tplc="E7820A6C">
      <w:start w:val="1"/>
      <w:numFmt w:val="bullet"/>
      <w:lvlText w:val="o"/>
      <w:lvlJc w:val="left"/>
      <w:pPr>
        <w:ind w:left="3600" w:hanging="360"/>
      </w:pPr>
      <w:rPr>
        <w:rFonts w:ascii="Courier New" w:hAnsi="Courier New" w:hint="default"/>
      </w:rPr>
    </w:lvl>
    <w:lvl w:ilvl="5" w:tplc="3F1A4BD2">
      <w:start w:val="1"/>
      <w:numFmt w:val="bullet"/>
      <w:lvlText w:val=""/>
      <w:lvlJc w:val="left"/>
      <w:pPr>
        <w:ind w:left="4320" w:hanging="360"/>
      </w:pPr>
      <w:rPr>
        <w:rFonts w:ascii="Wingdings" w:hAnsi="Wingdings" w:hint="default"/>
      </w:rPr>
    </w:lvl>
    <w:lvl w:ilvl="6" w:tplc="4AFACD46">
      <w:start w:val="1"/>
      <w:numFmt w:val="bullet"/>
      <w:lvlText w:val=""/>
      <w:lvlJc w:val="left"/>
      <w:pPr>
        <w:ind w:left="5040" w:hanging="360"/>
      </w:pPr>
      <w:rPr>
        <w:rFonts w:ascii="Symbol" w:hAnsi="Symbol" w:hint="default"/>
      </w:rPr>
    </w:lvl>
    <w:lvl w:ilvl="7" w:tplc="B3B831FE">
      <w:start w:val="1"/>
      <w:numFmt w:val="bullet"/>
      <w:lvlText w:val="o"/>
      <w:lvlJc w:val="left"/>
      <w:pPr>
        <w:ind w:left="5760" w:hanging="360"/>
      </w:pPr>
      <w:rPr>
        <w:rFonts w:ascii="Courier New" w:hAnsi="Courier New" w:hint="default"/>
      </w:rPr>
    </w:lvl>
    <w:lvl w:ilvl="8" w:tplc="4F8AC892">
      <w:start w:val="1"/>
      <w:numFmt w:val="bullet"/>
      <w:lvlText w:val=""/>
      <w:lvlJc w:val="left"/>
      <w:pPr>
        <w:ind w:left="6480" w:hanging="360"/>
      </w:pPr>
      <w:rPr>
        <w:rFonts w:ascii="Wingdings" w:hAnsi="Wingdings" w:hint="default"/>
      </w:rPr>
    </w:lvl>
  </w:abstractNum>
  <w:abstractNum w:abstractNumId="29"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6EAA311B"/>
    <w:multiLevelType w:val="hybridMultilevel"/>
    <w:tmpl w:val="46F44C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3988269">
    <w:abstractNumId w:val="4"/>
  </w:num>
  <w:num w:numId="2" w16cid:durableId="250748228">
    <w:abstractNumId w:val="15"/>
  </w:num>
  <w:num w:numId="3" w16cid:durableId="42752800">
    <w:abstractNumId w:val="5"/>
  </w:num>
  <w:num w:numId="4" w16cid:durableId="1978141774">
    <w:abstractNumId w:val="11"/>
  </w:num>
  <w:num w:numId="5" w16cid:durableId="79838447">
    <w:abstractNumId w:val="3"/>
  </w:num>
  <w:num w:numId="6" w16cid:durableId="791360875">
    <w:abstractNumId w:val="10"/>
  </w:num>
  <w:num w:numId="7" w16cid:durableId="817189644">
    <w:abstractNumId w:val="0"/>
  </w:num>
  <w:num w:numId="8" w16cid:durableId="2101834392">
    <w:abstractNumId w:val="6"/>
  </w:num>
  <w:num w:numId="9" w16cid:durableId="1820228819">
    <w:abstractNumId w:val="8"/>
  </w:num>
  <w:num w:numId="10" w16cid:durableId="576667896">
    <w:abstractNumId w:val="29"/>
  </w:num>
  <w:num w:numId="11" w16cid:durableId="744686835">
    <w:abstractNumId w:val="18"/>
  </w:num>
  <w:num w:numId="12" w16cid:durableId="568661049">
    <w:abstractNumId w:val="25"/>
  </w:num>
  <w:num w:numId="13" w16cid:durableId="925922229">
    <w:abstractNumId w:val="37"/>
  </w:num>
  <w:num w:numId="14" w16cid:durableId="2137138422">
    <w:abstractNumId w:val="33"/>
  </w:num>
  <w:num w:numId="15" w16cid:durableId="1103841601">
    <w:abstractNumId w:val="35"/>
  </w:num>
  <w:num w:numId="16" w16cid:durableId="862091422">
    <w:abstractNumId w:val="31"/>
  </w:num>
  <w:num w:numId="17" w16cid:durableId="1049383108">
    <w:abstractNumId w:val="30"/>
  </w:num>
  <w:num w:numId="18" w16cid:durableId="853880533">
    <w:abstractNumId w:val="17"/>
  </w:num>
  <w:num w:numId="19" w16cid:durableId="922647336">
    <w:abstractNumId w:val="16"/>
  </w:num>
  <w:num w:numId="20" w16cid:durableId="1673872475">
    <w:abstractNumId w:val="2"/>
  </w:num>
  <w:num w:numId="21" w16cid:durableId="208347722">
    <w:abstractNumId w:val="27"/>
  </w:num>
  <w:num w:numId="22" w16cid:durableId="1643073284">
    <w:abstractNumId w:val="19"/>
  </w:num>
  <w:num w:numId="23" w16cid:durableId="1977168">
    <w:abstractNumId w:val="14"/>
  </w:num>
  <w:num w:numId="24" w16cid:durableId="2107260751">
    <w:abstractNumId w:val="9"/>
  </w:num>
  <w:num w:numId="25" w16cid:durableId="1628660869">
    <w:abstractNumId w:val="26"/>
  </w:num>
  <w:num w:numId="26" w16cid:durableId="1037196685">
    <w:abstractNumId w:val="1"/>
  </w:num>
  <w:num w:numId="27" w16cid:durableId="608707466">
    <w:abstractNumId w:val="32"/>
  </w:num>
  <w:num w:numId="28" w16cid:durableId="1152527416">
    <w:abstractNumId w:val="38"/>
  </w:num>
  <w:num w:numId="29" w16cid:durableId="1338993942">
    <w:abstractNumId w:val="13"/>
  </w:num>
  <w:num w:numId="30" w16cid:durableId="246966844">
    <w:abstractNumId w:val="21"/>
  </w:num>
  <w:num w:numId="31" w16cid:durableId="121925257">
    <w:abstractNumId w:val="20"/>
  </w:num>
  <w:num w:numId="32" w16cid:durableId="845174354">
    <w:abstractNumId w:val="34"/>
  </w:num>
  <w:num w:numId="33" w16cid:durableId="1850876200">
    <w:abstractNumId w:val="12"/>
  </w:num>
  <w:num w:numId="34" w16cid:durableId="2010134295">
    <w:abstractNumId w:val="30"/>
  </w:num>
  <w:num w:numId="35" w16cid:durableId="724645518">
    <w:abstractNumId w:val="22"/>
  </w:num>
  <w:num w:numId="36" w16cid:durableId="12688492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175162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61063965">
    <w:abstractNumId w:val="35"/>
  </w:num>
  <w:num w:numId="39" w16cid:durableId="20477532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39097356">
    <w:abstractNumId w:val="35"/>
  </w:num>
  <w:num w:numId="41" w16cid:durableId="11738402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5184544">
    <w:abstractNumId w:val="23"/>
  </w:num>
  <w:num w:numId="43" w16cid:durableId="2042780941">
    <w:abstractNumId w:val="30"/>
  </w:num>
  <w:num w:numId="44" w16cid:durableId="524829110">
    <w:abstractNumId w:val="36"/>
  </w:num>
  <w:num w:numId="45" w16cid:durableId="11172181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7133233">
    <w:abstractNumId w:val="24"/>
  </w:num>
  <w:num w:numId="47" w16cid:durableId="1536968746">
    <w:abstractNumId w:val="35"/>
  </w:num>
  <w:num w:numId="48" w16cid:durableId="4510500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55377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638526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51161200">
    <w:abstractNumId w:val="28"/>
  </w:num>
  <w:num w:numId="52" w16cid:durableId="35274207">
    <w:abstractNumId w:val="35"/>
  </w:num>
  <w:num w:numId="53" w16cid:durableId="970669440">
    <w:abstractNumId w:val="7"/>
  </w:num>
  <w:num w:numId="54" w16cid:durableId="1859516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766214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jn Ebben">
    <w15:presenceInfo w15:providerId="Windows Live" w15:userId="92d5b2bca767f34a"/>
  </w15:person>
  <w15:person w15:author="Ebben, Martijn">
    <w15:presenceInfo w15:providerId="AD" w15:userId="S::m.ebben@portofrotterdam.com::ea16ff9d-e2ba-4bd5-89e7-51b347ca6b4b"/>
  </w15:person>
  <w15:person w15:author="Minsu Jeon">
    <w15:presenceInfo w15:providerId="None" w15:userId="Minsu Jeon"/>
  </w15:person>
  <w15:person w15:author="Mads Ulrik Kristoffersen">
    <w15:presenceInfo w15:providerId="AD" w15:userId="S::muk@terma.com::f95f82e4-26d7-41f4-88dd-b7cc6ff70a70"/>
  </w15:person>
  <w15:person w15:author="Alan Grant">
    <w15:presenceInfo w15:providerId="AD" w15:userId="S-1-5-21-2046026355-2876191845-2165928818-1760"/>
  </w15:person>
  <w15:person w15:author="Jeffrey">
    <w15:presenceInfo w15:providerId="AD" w15:userId="S::jeffrey.van.gils@rws.nl::e961c463-3253-4381-819f-79dbeedf3744"/>
  </w15:person>
  <w15:person w15:author="Jeon Minsu JEON">
    <w15:presenceInfo w15:providerId="Windows Live" w15:userId="99649344055da0e6"/>
  </w15:person>
  <w15:person w15:author="Heikonen Kaisu">
    <w15:presenceInfo w15:providerId="AD" w15:userId="S::kaisu.heikonen@vayla.fi::b92ee9be-41e4-4bf3-9994-61df14f7ae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64" w:dllVersion="4096" w:nlCheck="1" w:checkStyle="0"/>
  <w:activeWritingStyle w:appName="MSWord" w:lang="nl-NL"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3697"/>
    <w:rsid w:val="00003A28"/>
    <w:rsid w:val="00006CE5"/>
    <w:rsid w:val="00012D04"/>
    <w:rsid w:val="00015E03"/>
    <w:rsid w:val="0001616D"/>
    <w:rsid w:val="00016839"/>
    <w:rsid w:val="000174F9"/>
    <w:rsid w:val="00017CA2"/>
    <w:rsid w:val="00023E08"/>
    <w:rsid w:val="000249C2"/>
    <w:rsid w:val="000258F6"/>
    <w:rsid w:val="00027B36"/>
    <w:rsid w:val="00033C50"/>
    <w:rsid w:val="00034001"/>
    <w:rsid w:val="0003449E"/>
    <w:rsid w:val="00035E1F"/>
    <w:rsid w:val="000379A7"/>
    <w:rsid w:val="00040EB8"/>
    <w:rsid w:val="000417FF"/>
    <w:rsid w:val="000418CA"/>
    <w:rsid w:val="00041BAD"/>
    <w:rsid w:val="00041C02"/>
    <w:rsid w:val="0004255E"/>
    <w:rsid w:val="00043941"/>
    <w:rsid w:val="00043A1E"/>
    <w:rsid w:val="00050F02"/>
    <w:rsid w:val="0005129B"/>
    <w:rsid w:val="00051724"/>
    <w:rsid w:val="00051AFD"/>
    <w:rsid w:val="00052215"/>
    <w:rsid w:val="00052605"/>
    <w:rsid w:val="0005449E"/>
    <w:rsid w:val="00054C7D"/>
    <w:rsid w:val="00055938"/>
    <w:rsid w:val="00057B6D"/>
    <w:rsid w:val="00061A7B"/>
    <w:rsid w:val="00062874"/>
    <w:rsid w:val="00064F80"/>
    <w:rsid w:val="00075004"/>
    <w:rsid w:val="00077EAB"/>
    <w:rsid w:val="00081B20"/>
    <w:rsid w:val="00082C85"/>
    <w:rsid w:val="0008654C"/>
    <w:rsid w:val="0008687B"/>
    <w:rsid w:val="000904ED"/>
    <w:rsid w:val="00091545"/>
    <w:rsid w:val="0009165E"/>
    <w:rsid w:val="00091BFC"/>
    <w:rsid w:val="00091C27"/>
    <w:rsid w:val="00095C17"/>
    <w:rsid w:val="000A0295"/>
    <w:rsid w:val="000A27A8"/>
    <w:rsid w:val="000A5652"/>
    <w:rsid w:val="000A59C0"/>
    <w:rsid w:val="000A7644"/>
    <w:rsid w:val="000A78A9"/>
    <w:rsid w:val="000B2356"/>
    <w:rsid w:val="000B577B"/>
    <w:rsid w:val="000C2133"/>
    <w:rsid w:val="000C2857"/>
    <w:rsid w:val="000C711B"/>
    <w:rsid w:val="000D0D2C"/>
    <w:rsid w:val="000D14CE"/>
    <w:rsid w:val="000D1D15"/>
    <w:rsid w:val="000D2431"/>
    <w:rsid w:val="000D327D"/>
    <w:rsid w:val="000D76B7"/>
    <w:rsid w:val="000E01DB"/>
    <w:rsid w:val="000E0EC6"/>
    <w:rsid w:val="000E34D3"/>
    <w:rsid w:val="000E3954"/>
    <w:rsid w:val="000E3E52"/>
    <w:rsid w:val="000E511D"/>
    <w:rsid w:val="000F0F9F"/>
    <w:rsid w:val="000F22C4"/>
    <w:rsid w:val="000F24C2"/>
    <w:rsid w:val="000F3D96"/>
    <w:rsid w:val="000F3F43"/>
    <w:rsid w:val="000F58ED"/>
    <w:rsid w:val="000F5B09"/>
    <w:rsid w:val="000F7E6B"/>
    <w:rsid w:val="00100968"/>
    <w:rsid w:val="001028DF"/>
    <w:rsid w:val="0010529E"/>
    <w:rsid w:val="001072FD"/>
    <w:rsid w:val="00107A8E"/>
    <w:rsid w:val="00113D5B"/>
    <w:rsid w:val="00113F8F"/>
    <w:rsid w:val="00120202"/>
    <w:rsid w:val="00121616"/>
    <w:rsid w:val="001236B5"/>
    <w:rsid w:val="001349DB"/>
    <w:rsid w:val="00134B86"/>
    <w:rsid w:val="001351DE"/>
    <w:rsid w:val="00135AEB"/>
    <w:rsid w:val="00136E58"/>
    <w:rsid w:val="0014060A"/>
    <w:rsid w:val="00143C78"/>
    <w:rsid w:val="00147755"/>
    <w:rsid w:val="00151C27"/>
    <w:rsid w:val="001527C0"/>
    <w:rsid w:val="001535C6"/>
    <w:rsid w:val="00153D55"/>
    <w:rsid w:val="001547F9"/>
    <w:rsid w:val="00155A2E"/>
    <w:rsid w:val="001607D8"/>
    <w:rsid w:val="00161325"/>
    <w:rsid w:val="00161401"/>
    <w:rsid w:val="00162612"/>
    <w:rsid w:val="001635F3"/>
    <w:rsid w:val="00166BDD"/>
    <w:rsid w:val="001702F4"/>
    <w:rsid w:val="00174F96"/>
    <w:rsid w:val="0017659A"/>
    <w:rsid w:val="00176BB8"/>
    <w:rsid w:val="00176CFD"/>
    <w:rsid w:val="00177E22"/>
    <w:rsid w:val="00182B9C"/>
    <w:rsid w:val="00184427"/>
    <w:rsid w:val="00186FED"/>
    <w:rsid w:val="001875B1"/>
    <w:rsid w:val="001904DB"/>
    <w:rsid w:val="00191120"/>
    <w:rsid w:val="0019173E"/>
    <w:rsid w:val="00193A43"/>
    <w:rsid w:val="001A1F75"/>
    <w:rsid w:val="001A28AC"/>
    <w:rsid w:val="001A2DCA"/>
    <w:rsid w:val="001A73B9"/>
    <w:rsid w:val="001B2A35"/>
    <w:rsid w:val="001B2F3B"/>
    <w:rsid w:val="001B339A"/>
    <w:rsid w:val="001B60A6"/>
    <w:rsid w:val="001B6148"/>
    <w:rsid w:val="001B66A7"/>
    <w:rsid w:val="001B7CB2"/>
    <w:rsid w:val="001C210A"/>
    <w:rsid w:val="001C2971"/>
    <w:rsid w:val="001C2B26"/>
    <w:rsid w:val="001C4A07"/>
    <w:rsid w:val="001C51DC"/>
    <w:rsid w:val="001C650B"/>
    <w:rsid w:val="001C72B5"/>
    <w:rsid w:val="001C77FB"/>
    <w:rsid w:val="001D11AC"/>
    <w:rsid w:val="001D1845"/>
    <w:rsid w:val="001D1CF6"/>
    <w:rsid w:val="001D2E7A"/>
    <w:rsid w:val="001D3992"/>
    <w:rsid w:val="001D4A3E"/>
    <w:rsid w:val="001D6B88"/>
    <w:rsid w:val="001E13F4"/>
    <w:rsid w:val="001E2B9B"/>
    <w:rsid w:val="001E32E5"/>
    <w:rsid w:val="001E3AEE"/>
    <w:rsid w:val="001E416D"/>
    <w:rsid w:val="001F1745"/>
    <w:rsid w:val="001F4AB1"/>
    <w:rsid w:val="001F4EF8"/>
    <w:rsid w:val="001F574E"/>
    <w:rsid w:val="001F5AB1"/>
    <w:rsid w:val="001F6278"/>
    <w:rsid w:val="002001F9"/>
    <w:rsid w:val="00200579"/>
    <w:rsid w:val="00201337"/>
    <w:rsid w:val="002022EA"/>
    <w:rsid w:val="002037D7"/>
    <w:rsid w:val="002044E9"/>
    <w:rsid w:val="002045BA"/>
    <w:rsid w:val="00205B17"/>
    <w:rsid w:val="00205D9B"/>
    <w:rsid w:val="002074A6"/>
    <w:rsid w:val="002115A6"/>
    <w:rsid w:val="00213436"/>
    <w:rsid w:val="00214033"/>
    <w:rsid w:val="002176C4"/>
    <w:rsid w:val="002204DA"/>
    <w:rsid w:val="00221402"/>
    <w:rsid w:val="0022353D"/>
    <w:rsid w:val="0022371A"/>
    <w:rsid w:val="00224DAB"/>
    <w:rsid w:val="0022582A"/>
    <w:rsid w:val="00237785"/>
    <w:rsid w:val="002406D3"/>
    <w:rsid w:val="00240852"/>
    <w:rsid w:val="00241FAE"/>
    <w:rsid w:val="00243F03"/>
    <w:rsid w:val="00244934"/>
    <w:rsid w:val="00246546"/>
    <w:rsid w:val="00246C79"/>
    <w:rsid w:val="002505E9"/>
    <w:rsid w:val="00251FB9"/>
    <w:rsid w:val="002520AD"/>
    <w:rsid w:val="00252532"/>
    <w:rsid w:val="00255FD9"/>
    <w:rsid w:val="0025660A"/>
    <w:rsid w:val="00257DF8"/>
    <w:rsid w:val="00257E4A"/>
    <w:rsid w:val="0026038D"/>
    <w:rsid w:val="00260BD5"/>
    <w:rsid w:val="0026198F"/>
    <w:rsid w:val="00263B38"/>
    <w:rsid w:val="00263D78"/>
    <w:rsid w:val="00270025"/>
    <w:rsid w:val="00270DA0"/>
    <w:rsid w:val="0027175D"/>
    <w:rsid w:val="0027318E"/>
    <w:rsid w:val="002735DD"/>
    <w:rsid w:val="00274B97"/>
    <w:rsid w:val="00274F67"/>
    <w:rsid w:val="00277979"/>
    <w:rsid w:val="00277B1C"/>
    <w:rsid w:val="00281BCB"/>
    <w:rsid w:val="00285960"/>
    <w:rsid w:val="00286250"/>
    <w:rsid w:val="00290909"/>
    <w:rsid w:val="0029356B"/>
    <w:rsid w:val="0029373C"/>
    <w:rsid w:val="00296AE1"/>
    <w:rsid w:val="0029793F"/>
    <w:rsid w:val="002A1C42"/>
    <w:rsid w:val="002A4EC8"/>
    <w:rsid w:val="002A617C"/>
    <w:rsid w:val="002A6445"/>
    <w:rsid w:val="002A70C5"/>
    <w:rsid w:val="002A71CF"/>
    <w:rsid w:val="002B2CF0"/>
    <w:rsid w:val="002B36AE"/>
    <w:rsid w:val="002B3E9D"/>
    <w:rsid w:val="002B47BD"/>
    <w:rsid w:val="002B56A7"/>
    <w:rsid w:val="002B574E"/>
    <w:rsid w:val="002B59A9"/>
    <w:rsid w:val="002C1E38"/>
    <w:rsid w:val="002C6501"/>
    <w:rsid w:val="002C77F4"/>
    <w:rsid w:val="002C7C6A"/>
    <w:rsid w:val="002D0869"/>
    <w:rsid w:val="002D0AE3"/>
    <w:rsid w:val="002D29C7"/>
    <w:rsid w:val="002D78FE"/>
    <w:rsid w:val="002E1C61"/>
    <w:rsid w:val="002E4993"/>
    <w:rsid w:val="002E560E"/>
    <w:rsid w:val="002E5BAC"/>
    <w:rsid w:val="002E6010"/>
    <w:rsid w:val="002E7635"/>
    <w:rsid w:val="002F2576"/>
    <w:rsid w:val="002F265A"/>
    <w:rsid w:val="002F3B40"/>
    <w:rsid w:val="00301BFB"/>
    <w:rsid w:val="003032C4"/>
    <w:rsid w:val="0030413F"/>
    <w:rsid w:val="00305EFE"/>
    <w:rsid w:val="00313B4B"/>
    <w:rsid w:val="00313D85"/>
    <w:rsid w:val="00314D60"/>
    <w:rsid w:val="00315745"/>
    <w:rsid w:val="00315CE3"/>
    <w:rsid w:val="0031629B"/>
    <w:rsid w:val="00316C04"/>
    <w:rsid w:val="00317F49"/>
    <w:rsid w:val="00320905"/>
    <w:rsid w:val="00321895"/>
    <w:rsid w:val="003251FE"/>
    <w:rsid w:val="00325D9A"/>
    <w:rsid w:val="003267A3"/>
    <w:rsid w:val="003274DB"/>
    <w:rsid w:val="003276DE"/>
    <w:rsid w:val="00327FBF"/>
    <w:rsid w:val="00332A7B"/>
    <w:rsid w:val="003343E0"/>
    <w:rsid w:val="00335E40"/>
    <w:rsid w:val="00344408"/>
    <w:rsid w:val="00345E37"/>
    <w:rsid w:val="00346AEC"/>
    <w:rsid w:val="00347F3E"/>
    <w:rsid w:val="00350A92"/>
    <w:rsid w:val="00352283"/>
    <w:rsid w:val="00352664"/>
    <w:rsid w:val="00356472"/>
    <w:rsid w:val="00361399"/>
    <w:rsid w:val="003621C3"/>
    <w:rsid w:val="00362816"/>
    <w:rsid w:val="0036382D"/>
    <w:rsid w:val="00367422"/>
    <w:rsid w:val="00367E96"/>
    <w:rsid w:val="00373584"/>
    <w:rsid w:val="00380350"/>
    <w:rsid w:val="00380B4E"/>
    <w:rsid w:val="00380F88"/>
    <w:rsid w:val="003816E4"/>
    <w:rsid w:val="00381F7A"/>
    <w:rsid w:val="00382C28"/>
    <w:rsid w:val="00385950"/>
    <w:rsid w:val="0038597C"/>
    <w:rsid w:val="0039131E"/>
    <w:rsid w:val="00392487"/>
    <w:rsid w:val="003A04A6"/>
    <w:rsid w:val="003A0E80"/>
    <w:rsid w:val="003A2A4F"/>
    <w:rsid w:val="003A6A32"/>
    <w:rsid w:val="003A7759"/>
    <w:rsid w:val="003A7F6E"/>
    <w:rsid w:val="003B02A7"/>
    <w:rsid w:val="003B03EA"/>
    <w:rsid w:val="003B76F0"/>
    <w:rsid w:val="003B78C1"/>
    <w:rsid w:val="003C138B"/>
    <w:rsid w:val="003C3E5D"/>
    <w:rsid w:val="003C6358"/>
    <w:rsid w:val="003C7C34"/>
    <w:rsid w:val="003D0F37"/>
    <w:rsid w:val="003D1AC6"/>
    <w:rsid w:val="003D2A7A"/>
    <w:rsid w:val="003D3B40"/>
    <w:rsid w:val="003D5150"/>
    <w:rsid w:val="003D6D5E"/>
    <w:rsid w:val="003E0171"/>
    <w:rsid w:val="003E437C"/>
    <w:rsid w:val="003E6D42"/>
    <w:rsid w:val="003F1C3A"/>
    <w:rsid w:val="003F4646"/>
    <w:rsid w:val="003F4DE4"/>
    <w:rsid w:val="003F5DEB"/>
    <w:rsid w:val="003F70D2"/>
    <w:rsid w:val="003F7FB7"/>
    <w:rsid w:val="004000DE"/>
    <w:rsid w:val="00402299"/>
    <w:rsid w:val="00405135"/>
    <w:rsid w:val="0040731E"/>
    <w:rsid w:val="00414698"/>
    <w:rsid w:val="00415649"/>
    <w:rsid w:val="00416904"/>
    <w:rsid w:val="00424230"/>
    <w:rsid w:val="00424F36"/>
    <w:rsid w:val="0042565E"/>
    <w:rsid w:val="00425FC0"/>
    <w:rsid w:val="00430A76"/>
    <w:rsid w:val="00432C05"/>
    <w:rsid w:val="00440379"/>
    <w:rsid w:val="00441393"/>
    <w:rsid w:val="00442190"/>
    <w:rsid w:val="00443847"/>
    <w:rsid w:val="004441F8"/>
    <w:rsid w:val="00447CF0"/>
    <w:rsid w:val="00456543"/>
    <w:rsid w:val="00456DE1"/>
    <w:rsid w:val="00456F10"/>
    <w:rsid w:val="00460BFF"/>
    <w:rsid w:val="004618B2"/>
    <w:rsid w:val="00462095"/>
    <w:rsid w:val="00462153"/>
    <w:rsid w:val="00463B48"/>
    <w:rsid w:val="0046464D"/>
    <w:rsid w:val="00465C80"/>
    <w:rsid w:val="004717C8"/>
    <w:rsid w:val="00473FA6"/>
    <w:rsid w:val="00474746"/>
    <w:rsid w:val="00476477"/>
    <w:rsid w:val="00476942"/>
    <w:rsid w:val="00477D62"/>
    <w:rsid w:val="00481845"/>
    <w:rsid w:val="00481C27"/>
    <w:rsid w:val="0048465B"/>
    <w:rsid w:val="004871A2"/>
    <w:rsid w:val="00487229"/>
    <w:rsid w:val="004908B8"/>
    <w:rsid w:val="00492A8D"/>
    <w:rsid w:val="004931EA"/>
    <w:rsid w:val="00493A0D"/>
    <w:rsid w:val="00493B3C"/>
    <w:rsid w:val="004944C8"/>
    <w:rsid w:val="00494A96"/>
    <w:rsid w:val="00495A68"/>
    <w:rsid w:val="00495DDA"/>
    <w:rsid w:val="00496CA3"/>
    <w:rsid w:val="004A0EBF"/>
    <w:rsid w:val="004A3751"/>
    <w:rsid w:val="004A4EC4"/>
    <w:rsid w:val="004B10A5"/>
    <w:rsid w:val="004B3ED4"/>
    <w:rsid w:val="004B744B"/>
    <w:rsid w:val="004C0C7E"/>
    <w:rsid w:val="004C0E4B"/>
    <w:rsid w:val="004C27F8"/>
    <w:rsid w:val="004C4A67"/>
    <w:rsid w:val="004D173D"/>
    <w:rsid w:val="004D32E5"/>
    <w:rsid w:val="004D3D89"/>
    <w:rsid w:val="004D4109"/>
    <w:rsid w:val="004D5003"/>
    <w:rsid w:val="004D6C87"/>
    <w:rsid w:val="004E0BBB"/>
    <w:rsid w:val="004E1D57"/>
    <w:rsid w:val="004E2F16"/>
    <w:rsid w:val="004E3B74"/>
    <w:rsid w:val="004E480C"/>
    <w:rsid w:val="004E6502"/>
    <w:rsid w:val="004F2AA4"/>
    <w:rsid w:val="004F3603"/>
    <w:rsid w:val="004F4AAE"/>
    <w:rsid w:val="004F5930"/>
    <w:rsid w:val="004F6196"/>
    <w:rsid w:val="00500057"/>
    <w:rsid w:val="00502DE2"/>
    <w:rsid w:val="00503044"/>
    <w:rsid w:val="00504D6F"/>
    <w:rsid w:val="005051B1"/>
    <w:rsid w:val="00514B55"/>
    <w:rsid w:val="0052035B"/>
    <w:rsid w:val="00523666"/>
    <w:rsid w:val="00523F5C"/>
    <w:rsid w:val="00525922"/>
    <w:rsid w:val="00526234"/>
    <w:rsid w:val="00526AC5"/>
    <w:rsid w:val="00531C10"/>
    <w:rsid w:val="00534F34"/>
    <w:rsid w:val="0053692E"/>
    <w:rsid w:val="00536B26"/>
    <w:rsid w:val="005378A6"/>
    <w:rsid w:val="00540D36"/>
    <w:rsid w:val="00541ED1"/>
    <w:rsid w:val="00542502"/>
    <w:rsid w:val="00547837"/>
    <w:rsid w:val="00550051"/>
    <w:rsid w:val="00553FE0"/>
    <w:rsid w:val="00557434"/>
    <w:rsid w:val="00563ED2"/>
    <w:rsid w:val="00565677"/>
    <w:rsid w:val="0056653E"/>
    <w:rsid w:val="005713A5"/>
    <w:rsid w:val="005721EF"/>
    <w:rsid w:val="00573B36"/>
    <w:rsid w:val="00574ADC"/>
    <w:rsid w:val="00576754"/>
    <w:rsid w:val="005805D2"/>
    <w:rsid w:val="00581239"/>
    <w:rsid w:val="00584A4F"/>
    <w:rsid w:val="00586C48"/>
    <w:rsid w:val="00586C66"/>
    <w:rsid w:val="00591B58"/>
    <w:rsid w:val="00593EFC"/>
    <w:rsid w:val="00595415"/>
    <w:rsid w:val="00595F39"/>
    <w:rsid w:val="00597652"/>
    <w:rsid w:val="005979DD"/>
    <w:rsid w:val="005A0703"/>
    <w:rsid w:val="005A080B"/>
    <w:rsid w:val="005A0A20"/>
    <w:rsid w:val="005A50FC"/>
    <w:rsid w:val="005A7F28"/>
    <w:rsid w:val="005B12A5"/>
    <w:rsid w:val="005B2BD8"/>
    <w:rsid w:val="005B665E"/>
    <w:rsid w:val="005B757A"/>
    <w:rsid w:val="005C099E"/>
    <w:rsid w:val="005C10A3"/>
    <w:rsid w:val="005C161A"/>
    <w:rsid w:val="005C1BCB"/>
    <w:rsid w:val="005C2312"/>
    <w:rsid w:val="005C4735"/>
    <w:rsid w:val="005C5C63"/>
    <w:rsid w:val="005C7A06"/>
    <w:rsid w:val="005D03E9"/>
    <w:rsid w:val="005D2991"/>
    <w:rsid w:val="005D2F94"/>
    <w:rsid w:val="005D304B"/>
    <w:rsid w:val="005D329D"/>
    <w:rsid w:val="005D3920"/>
    <w:rsid w:val="005D4B3B"/>
    <w:rsid w:val="005D5721"/>
    <w:rsid w:val="005D6E5D"/>
    <w:rsid w:val="005E03ED"/>
    <w:rsid w:val="005E091A"/>
    <w:rsid w:val="005E3891"/>
    <w:rsid w:val="005E3989"/>
    <w:rsid w:val="005E4659"/>
    <w:rsid w:val="005E5AB7"/>
    <w:rsid w:val="005E6378"/>
    <w:rsid w:val="005E657A"/>
    <w:rsid w:val="005E7063"/>
    <w:rsid w:val="005F0617"/>
    <w:rsid w:val="005F1314"/>
    <w:rsid w:val="005F1386"/>
    <w:rsid w:val="005F17C2"/>
    <w:rsid w:val="005F7025"/>
    <w:rsid w:val="005F7E37"/>
    <w:rsid w:val="00600C2B"/>
    <w:rsid w:val="00602675"/>
    <w:rsid w:val="00602739"/>
    <w:rsid w:val="00611C22"/>
    <w:rsid w:val="006127AC"/>
    <w:rsid w:val="00617F2F"/>
    <w:rsid w:val="00620C1E"/>
    <w:rsid w:val="00622C26"/>
    <w:rsid w:val="00630838"/>
    <w:rsid w:val="00634A78"/>
    <w:rsid w:val="00637AE7"/>
    <w:rsid w:val="00641794"/>
    <w:rsid w:val="00642025"/>
    <w:rsid w:val="00642CC8"/>
    <w:rsid w:val="00642ECC"/>
    <w:rsid w:val="0064416D"/>
    <w:rsid w:val="00645E7A"/>
    <w:rsid w:val="00646AFD"/>
    <w:rsid w:val="00646E87"/>
    <w:rsid w:val="006508B3"/>
    <w:rsid w:val="0065107F"/>
    <w:rsid w:val="00652200"/>
    <w:rsid w:val="00661946"/>
    <w:rsid w:val="0066400E"/>
    <w:rsid w:val="00664174"/>
    <w:rsid w:val="00664D43"/>
    <w:rsid w:val="00666061"/>
    <w:rsid w:val="006661E7"/>
    <w:rsid w:val="00667424"/>
    <w:rsid w:val="00667792"/>
    <w:rsid w:val="00671677"/>
    <w:rsid w:val="00672D8E"/>
    <w:rsid w:val="00673575"/>
    <w:rsid w:val="006739DC"/>
    <w:rsid w:val="0067425C"/>
    <w:rsid w:val="006744D8"/>
    <w:rsid w:val="006750F2"/>
    <w:rsid w:val="006752D6"/>
    <w:rsid w:val="00675871"/>
    <w:rsid w:val="00675E02"/>
    <w:rsid w:val="00681A4C"/>
    <w:rsid w:val="0068553C"/>
    <w:rsid w:val="00685F34"/>
    <w:rsid w:val="00691F5B"/>
    <w:rsid w:val="00692325"/>
    <w:rsid w:val="00693B1F"/>
    <w:rsid w:val="00694706"/>
    <w:rsid w:val="00695656"/>
    <w:rsid w:val="00696C1D"/>
    <w:rsid w:val="006975A8"/>
    <w:rsid w:val="006A1012"/>
    <w:rsid w:val="006A36E0"/>
    <w:rsid w:val="006B54CC"/>
    <w:rsid w:val="006B5D72"/>
    <w:rsid w:val="006B5DB0"/>
    <w:rsid w:val="006C1376"/>
    <w:rsid w:val="006C1578"/>
    <w:rsid w:val="006C48F9"/>
    <w:rsid w:val="006C4BED"/>
    <w:rsid w:val="006C6CBA"/>
    <w:rsid w:val="006C6CC2"/>
    <w:rsid w:val="006C7A23"/>
    <w:rsid w:val="006D0898"/>
    <w:rsid w:val="006D3290"/>
    <w:rsid w:val="006D69D7"/>
    <w:rsid w:val="006E0E7D"/>
    <w:rsid w:val="006E10BF"/>
    <w:rsid w:val="006E5AE9"/>
    <w:rsid w:val="006F1C14"/>
    <w:rsid w:val="006F1E20"/>
    <w:rsid w:val="006F4B80"/>
    <w:rsid w:val="006F7B0E"/>
    <w:rsid w:val="00703A6A"/>
    <w:rsid w:val="00703BC9"/>
    <w:rsid w:val="0070483C"/>
    <w:rsid w:val="00704DBE"/>
    <w:rsid w:val="007055BE"/>
    <w:rsid w:val="00710647"/>
    <w:rsid w:val="00710793"/>
    <w:rsid w:val="0071129F"/>
    <w:rsid w:val="00722236"/>
    <w:rsid w:val="00723824"/>
    <w:rsid w:val="00725A23"/>
    <w:rsid w:val="00725A99"/>
    <w:rsid w:val="00725CCA"/>
    <w:rsid w:val="0072737A"/>
    <w:rsid w:val="007311E7"/>
    <w:rsid w:val="00731DEE"/>
    <w:rsid w:val="00734BC6"/>
    <w:rsid w:val="00734DFB"/>
    <w:rsid w:val="0073770A"/>
    <w:rsid w:val="0074084C"/>
    <w:rsid w:val="00743608"/>
    <w:rsid w:val="00744B9F"/>
    <w:rsid w:val="007541D3"/>
    <w:rsid w:val="007577D7"/>
    <w:rsid w:val="00760004"/>
    <w:rsid w:val="00761A94"/>
    <w:rsid w:val="00761E1E"/>
    <w:rsid w:val="00761E39"/>
    <w:rsid w:val="007645FA"/>
    <w:rsid w:val="007715E8"/>
    <w:rsid w:val="00772EC9"/>
    <w:rsid w:val="00776004"/>
    <w:rsid w:val="00777956"/>
    <w:rsid w:val="0078044A"/>
    <w:rsid w:val="0078486B"/>
    <w:rsid w:val="00785A39"/>
    <w:rsid w:val="00787D8A"/>
    <w:rsid w:val="00790277"/>
    <w:rsid w:val="00791EBC"/>
    <w:rsid w:val="0079224E"/>
    <w:rsid w:val="0079236A"/>
    <w:rsid w:val="00793577"/>
    <w:rsid w:val="00795637"/>
    <w:rsid w:val="007978C9"/>
    <w:rsid w:val="007A3389"/>
    <w:rsid w:val="007A446A"/>
    <w:rsid w:val="007A447D"/>
    <w:rsid w:val="007A44B2"/>
    <w:rsid w:val="007A4FEF"/>
    <w:rsid w:val="007A53A6"/>
    <w:rsid w:val="007A6159"/>
    <w:rsid w:val="007A6B8C"/>
    <w:rsid w:val="007B27E9"/>
    <w:rsid w:val="007B2C5B"/>
    <w:rsid w:val="007B2D11"/>
    <w:rsid w:val="007B4994"/>
    <w:rsid w:val="007B6700"/>
    <w:rsid w:val="007B6A93"/>
    <w:rsid w:val="007B7377"/>
    <w:rsid w:val="007B7A9C"/>
    <w:rsid w:val="007B7BEC"/>
    <w:rsid w:val="007C0793"/>
    <w:rsid w:val="007C3D51"/>
    <w:rsid w:val="007C49B8"/>
    <w:rsid w:val="007D1805"/>
    <w:rsid w:val="007D2107"/>
    <w:rsid w:val="007D2755"/>
    <w:rsid w:val="007D3A42"/>
    <w:rsid w:val="007D401F"/>
    <w:rsid w:val="007D5895"/>
    <w:rsid w:val="007D77AB"/>
    <w:rsid w:val="007D7FB4"/>
    <w:rsid w:val="007E28D0"/>
    <w:rsid w:val="007E30DF"/>
    <w:rsid w:val="007F0975"/>
    <w:rsid w:val="007F2C43"/>
    <w:rsid w:val="007F3052"/>
    <w:rsid w:val="007F7544"/>
    <w:rsid w:val="00800995"/>
    <w:rsid w:val="00804736"/>
    <w:rsid w:val="0080602A"/>
    <w:rsid w:val="008069C5"/>
    <w:rsid w:val="008110C2"/>
    <w:rsid w:val="0081117E"/>
    <w:rsid w:val="008117C7"/>
    <w:rsid w:val="00813305"/>
    <w:rsid w:val="008133D9"/>
    <w:rsid w:val="00816F79"/>
    <w:rsid w:val="008172F8"/>
    <w:rsid w:val="00820878"/>
    <w:rsid w:val="00820C2C"/>
    <w:rsid w:val="00826767"/>
    <w:rsid w:val="00826B6C"/>
    <w:rsid w:val="00827301"/>
    <w:rsid w:val="00830191"/>
    <w:rsid w:val="008310C9"/>
    <w:rsid w:val="008326B2"/>
    <w:rsid w:val="00833CB1"/>
    <w:rsid w:val="00834150"/>
    <w:rsid w:val="00834B52"/>
    <w:rsid w:val="008357F2"/>
    <w:rsid w:val="00835EA0"/>
    <w:rsid w:val="0084098D"/>
    <w:rsid w:val="008416E0"/>
    <w:rsid w:val="00841E7A"/>
    <w:rsid w:val="00842019"/>
    <w:rsid w:val="008433A2"/>
    <w:rsid w:val="00843CED"/>
    <w:rsid w:val="00844B35"/>
    <w:rsid w:val="00846493"/>
    <w:rsid w:val="00846831"/>
    <w:rsid w:val="00846D0C"/>
    <w:rsid w:val="00847B32"/>
    <w:rsid w:val="00847EA6"/>
    <w:rsid w:val="008521FA"/>
    <w:rsid w:val="00854BCE"/>
    <w:rsid w:val="00855434"/>
    <w:rsid w:val="00857346"/>
    <w:rsid w:val="00860206"/>
    <w:rsid w:val="00865532"/>
    <w:rsid w:val="00867686"/>
    <w:rsid w:val="00867BEB"/>
    <w:rsid w:val="0087303D"/>
    <w:rsid w:val="0087378D"/>
    <w:rsid w:val="008737D3"/>
    <w:rsid w:val="00874179"/>
    <w:rsid w:val="008747E0"/>
    <w:rsid w:val="00876841"/>
    <w:rsid w:val="00882B3C"/>
    <w:rsid w:val="00883806"/>
    <w:rsid w:val="00886203"/>
    <w:rsid w:val="008869DB"/>
    <w:rsid w:val="00886ADF"/>
    <w:rsid w:val="00886C21"/>
    <w:rsid w:val="0088783D"/>
    <w:rsid w:val="008907E0"/>
    <w:rsid w:val="00892862"/>
    <w:rsid w:val="008972C3"/>
    <w:rsid w:val="008A28D9"/>
    <w:rsid w:val="008A30BA"/>
    <w:rsid w:val="008A52DC"/>
    <w:rsid w:val="008A5435"/>
    <w:rsid w:val="008A74E4"/>
    <w:rsid w:val="008B62E0"/>
    <w:rsid w:val="008C16D1"/>
    <w:rsid w:val="008C273A"/>
    <w:rsid w:val="008C2A0C"/>
    <w:rsid w:val="008C33B5"/>
    <w:rsid w:val="008C3A72"/>
    <w:rsid w:val="008C6969"/>
    <w:rsid w:val="008C747A"/>
    <w:rsid w:val="008D115B"/>
    <w:rsid w:val="008D2519"/>
    <w:rsid w:val="008D45D2"/>
    <w:rsid w:val="008D5CCD"/>
    <w:rsid w:val="008D65D1"/>
    <w:rsid w:val="008E0719"/>
    <w:rsid w:val="008E1F69"/>
    <w:rsid w:val="008E76B1"/>
    <w:rsid w:val="008F0910"/>
    <w:rsid w:val="008F179B"/>
    <w:rsid w:val="008F34F4"/>
    <w:rsid w:val="008F38BB"/>
    <w:rsid w:val="008F5687"/>
    <w:rsid w:val="008F57D8"/>
    <w:rsid w:val="008F6828"/>
    <w:rsid w:val="00902834"/>
    <w:rsid w:val="009037F5"/>
    <w:rsid w:val="009041FC"/>
    <w:rsid w:val="00905439"/>
    <w:rsid w:val="0090617A"/>
    <w:rsid w:val="009072A9"/>
    <w:rsid w:val="009110DD"/>
    <w:rsid w:val="00913056"/>
    <w:rsid w:val="00914E26"/>
    <w:rsid w:val="0091590F"/>
    <w:rsid w:val="00915FA0"/>
    <w:rsid w:val="00917EE4"/>
    <w:rsid w:val="009217F2"/>
    <w:rsid w:val="009224FA"/>
    <w:rsid w:val="00923B4D"/>
    <w:rsid w:val="0092540C"/>
    <w:rsid w:val="00925B39"/>
    <w:rsid w:val="00925E0F"/>
    <w:rsid w:val="00931A57"/>
    <w:rsid w:val="00931D47"/>
    <w:rsid w:val="00933EE0"/>
    <w:rsid w:val="0093492E"/>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22F1"/>
    <w:rsid w:val="00982A22"/>
    <w:rsid w:val="009830CC"/>
    <w:rsid w:val="00983287"/>
    <w:rsid w:val="00984DFB"/>
    <w:rsid w:val="009853BA"/>
    <w:rsid w:val="0098655E"/>
    <w:rsid w:val="00994D97"/>
    <w:rsid w:val="00995029"/>
    <w:rsid w:val="00995125"/>
    <w:rsid w:val="00997310"/>
    <w:rsid w:val="0099752C"/>
    <w:rsid w:val="00997836"/>
    <w:rsid w:val="009A07B7"/>
    <w:rsid w:val="009A4E91"/>
    <w:rsid w:val="009A651C"/>
    <w:rsid w:val="009B0C65"/>
    <w:rsid w:val="009B1545"/>
    <w:rsid w:val="009B372E"/>
    <w:rsid w:val="009B5023"/>
    <w:rsid w:val="009B785E"/>
    <w:rsid w:val="009C0996"/>
    <w:rsid w:val="009C192A"/>
    <w:rsid w:val="009C26F8"/>
    <w:rsid w:val="009C387B"/>
    <w:rsid w:val="009C609E"/>
    <w:rsid w:val="009D0AF3"/>
    <w:rsid w:val="009D1D7E"/>
    <w:rsid w:val="009D25B8"/>
    <w:rsid w:val="009D26AB"/>
    <w:rsid w:val="009D6A98"/>
    <w:rsid w:val="009D6B98"/>
    <w:rsid w:val="009E0569"/>
    <w:rsid w:val="009E1449"/>
    <w:rsid w:val="009E16EC"/>
    <w:rsid w:val="009E1F25"/>
    <w:rsid w:val="009E433C"/>
    <w:rsid w:val="009E4A4D"/>
    <w:rsid w:val="009E6578"/>
    <w:rsid w:val="009E6D9B"/>
    <w:rsid w:val="009F081F"/>
    <w:rsid w:val="009F4A19"/>
    <w:rsid w:val="009F4AEF"/>
    <w:rsid w:val="00A06A0E"/>
    <w:rsid w:val="00A06A3D"/>
    <w:rsid w:val="00A074A9"/>
    <w:rsid w:val="00A10EBA"/>
    <w:rsid w:val="00A11128"/>
    <w:rsid w:val="00A12AAD"/>
    <w:rsid w:val="00A13E56"/>
    <w:rsid w:val="00A14FE7"/>
    <w:rsid w:val="00A15050"/>
    <w:rsid w:val="00A179F2"/>
    <w:rsid w:val="00A20655"/>
    <w:rsid w:val="00A22388"/>
    <w:rsid w:val="00A227BF"/>
    <w:rsid w:val="00A23CAC"/>
    <w:rsid w:val="00A24838"/>
    <w:rsid w:val="00A2743E"/>
    <w:rsid w:val="00A3074A"/>
    <w:rsid w:val="00A30C33"/>
    <w:rsid w:val="00A3425F"/>
    <w:rsid w:val="00A40223"/>
    <w:rsid w:val="00A4308C"/>
    <w:rsid w:val="00A44836"/>
    <w:rsid w:val="00A466C0"/>
    <w:rsid w:val="00A52396"/>
    <w:rsid w:val="00A524B5"/>
    <w:rsid w:val="00A54684"/>
    <w:rsid w:val="00A549B3"/>
    <w:rsid w:val="00A56184"/>
    <w:rsid w:val="00A6324B"/>
    <w:rsid w:val="00A6756D"/>
    <w:rsid w:val="00A67954"/>
    <w:rsid w:val="00A71456"/>
    <w:rsid w:val="00A71BBC"/>
    <w:rsid w:val="00A72893"/>
    <w:rsid w:val="00A72ED7"/>
    <w:rsid w:val="00A7585E"/>
    <w:rsid w:val="00A8083F"/>
    <w:rsid w:val="00A86343"/>
    <w:rsid w:val="00A86869"/>
    <w:rsid w:val="00A87080"/>
    <w:rsid w:val="00A9075F"/>
    <w:rsid w:val="00A90AAC"/>
    <w:rsid w:val="00A90D86"/>
    <w:rsid w:val="00A91DBA"/>
    <w:rsid w:val="00A9409F"/>
    <w:rsid w:val="00A97900"/>
    <w:rsid w:val="00AA1B91"/>
    <w:rsid w:val="00AA1D7A"/>
    <w:rsid w:val="00AA286A"/>
    <w:rsid w:val="00AA3E01"/>
    <w:rsid w:val="00AA492E"/>
    <w:rsid w:val="00AA6273"/>
    <w:rsid w:val="00AB0BFA"/>
    <w:rsid w:val="00AB2C66"/>
    <w:rsid w:val="00AB76B7"/>
    <w:rsid w:val="00AB7780"/>
    <w:rsid w:val="00AC042D"/>
    <w:rsid w:val="00AC2565"/>
    <w:rsid w:val="00AC2B9C"/>
    <w:rsid w:val="00AC2E82"/>
    <w:rsid w:val="00AC33A2"/>
    <w:rsid w:val="00AC583D"/>
    <w:rsid w:val="00AC5C67"/>
    <w:rsid w:val="00AD0FA5"/>
    <w:rsid w:val="00AD12E6"/>
    <w:rsid w:val="00AD38F7"/>
    <w:rsid w:val="00AD55AA"/>
    <w:rsid w:val="00AE547C"/>
    <w:rsid w:val="00AE65F1"/>
    <w:rsid w:val="00AE6BB4"/>
    <w:rsid w:val="00AE74AD"/>
    <w:rsid w:val="00AF0195"/>
    <w:rsid w:val="00AF159C"/>
    <w:rsid w:val="00AF3517"/>
    <w:rsid w:val="00AF4BDA"/>
    <w:rsid w:val="00B01873"/>
    <w:rsid w:val="00B04CF5"/>
    <w:rsid w:val="00B0572F"/>
    <w:rsid w:val="00B05B1A"/>
    <w:rsid w:val="00B074AB"/>
    <w:rsid w:val="00B07717"/>
    <w:rsid w:val="00B109FC"/>
    <w:rsid w:val="00B12995"/>
    <w:rsid w:val="00B16334"/>
    <w:rsid w:val="00B17253"/>
    <w:rsid w:val="00B208FA"/>
    <w:rsid w:val="00B250D6"/>
    <w:rsid w:val="00B2583D"/>
    <w:rsid w:val="00B25BFE"/>
    <w:rsid w:val="00B26A2D"/>
    <w:rsid w:val="00B27D50"/>
    <w:rsid w:val="00B27E9E"/>
    <w:rsid w:val="00B30D88"/>
    <w:rsid w:val="00B31A41"/>
    <w:rsid w:val="00B40199"/>
    <w:rsid w:val="00B41EB8"/>
    <w:rsid w:val="00B43D37"/>
    <w:rsid w:val="00B453D3"/>
    <w:rsid w:val="00B45400"/>
    <w:rsid w:val="00B46542"/>
    <w:rsid w:val="00B502FF"/>
    <w:rsid w:val="00B50B90"/>
    <w:rsid w:val="00B50E28"/>
    <w:rsid w:val="00B539F8"/>
    <w:rsid w:val="00B55ACF"/>
    <w:rsid w:val="00B56A75"/>
    <w:rsid w:val="00B57EB6"/>
    <w:rsid w:val="00B6066D"/>
    <w:rsid w:val="00B6150E"/>
    <w:rsid w:val="00B627F5"/>
    <w:rsid w:val="00B63DA2"/>
    <w:rsid w:val="00B643DF"/>
    <w:rsid w:val="00B65300"/>
    <w:rsid w:val="00B658B7"/>
    <w:rsid w:val="00B66E2B"/>
    <w:rsid w:val="00B67422"/>
    <w:rsid w:val="00B70BD4"/>
    <w:rsid w:val="00B712CA"/>
    <w:rsid w:val="00B73463"/>
    <w:rsid w:val="00B75110"/>
    <w:rsid w:val="00B84873"/>
    <w:rsid w:val="00B90123"/>
    <w:rsid w:val="00B9016D"/>
    <w:rsid w:val="00BA0F98"/>
    <w:rsid w:val="00BA1517"/>
    <w:rsid w:val="00BA1C02"/>
    <w:rsid w:val="00BA398F"/>
    <w:rsid w:val="00BA4E39"/>
    <w:rsid w:val="00BA5A96"/>
    <w:rsid w:val="00BA67FD"/>
    <w:rsid w:val="00BA77BF"/>
    <w:rsid w:val="00BA7C48"/>
    <w:rsid w:val="00BB7399"/>
    <w:rsid w:val="00BC1751"/>
    <w:rsid w:val="00BC251F"/>
    <w:rsid w:val="00BC27F6"/>
    <w:rsid w:val="00BC39F4"/>
    <w:rsid w:val="00BC7289"/>
    <w:rsid w:val="00BC7FE0"/>
    <w:rsid w:val="00BD0E36"/>
    <w:rsid w:val="00BD0FFB"/>
    <w:rsid w:val="00BD150C"/>
    <w:rsid w:val="00BD1587"/>
    <w:rsid w:val="00BD5899"/>
    <w:rsid w:val="00BD6415"/>
    <w:rsid w:val="00BD68A5"/>
    <w:rsid w:val="00BD6A20"/>
    <w:rsid w:val="00BD7EE1"/>
    <w:rsid w:val="00BE5568"/>
    <w:rsid w:val="00BE5764"/>
    <w:rsid w:val="00BF1358"/>
    <w:rsid w:val="00BF1787"/>
    <w:rsid w:val="00BF4148"/>
    <w:rsid w:val="00C0059D"/>
    <w:rsid w:val="00C0106D"/>
    <w:rsid w:val="00C130C5"/>
    <w:rsid w:val="00C133BE"/>
    <w:rsid w:val="00C1400A"/>
    <w:rsid w:val="00C222B4"/>
    <w:rsid w:val="00C24ED0"/>
    <w:rsid w:val="00C262E4"/>
    <w:rsid w:val="00C27A43"/>
    <w:rsid w:val="00C33E20"/>
    <w:rsid w:val="00C35CF6"/>
    <w:rsid w:val="00C3725B"/>
    <w:rsid w:val="00C401B7"/>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4E81"/>
    <w:rsid w:val="00C65492"/>
    <w:rsid w:val="00C65C4C"/>
    <w:rsid w:val="00C67C67"/>
    <w:rsid w:val="00C7022C"/>
    <w:rsid w:val="00C71032"/>
    <w:rsid w:val="00C716E5"/>
    <w:rsid w:val="00C773D9"/>
    <w:rsid w:val="00C80307"/>
    <w:rsid w:val="00C8060A"/>
    <w:rsid w:val="00C80ACE"/>
    <w:rsid w:val="00C80B0C"/>
    <w:rsid w:val="00C81162"/>
    <w:rsid w:val="00C82EC7"/>
    <w:rsid w:val="00C83258"/>
    <w:rsid w:val="00C83666"/>
    <w:rsid w:val="00C843AC"/>
    <w:rsid w:val="00C870B5"/>
    <w:rsid w:val="00C872F0"/>
    <w:rsid w:val="00C873F6"/>
    <w:rsid w:val="00C907DF"/>
    <w:rsid w:val="00C91630"/>
    <w:rsid w:val="00C9368A"/>
    <w:rsid w:val="00C95021"/>
    <w:rsid w:val="00C950FB"/>
    <w:rsid w:val="00C953B8"/>
    <w:rsid w:val="00C9558A"/>
    <w:rsid w:val="00C966EB"/>
    <w:rsid w:val="00CA004F"/>
    <w:rsid w:val="00CA04B1"/>
    <w:rsid w:val="00CA25EE"/>
    <w:rsid w:val="00CA2DFC"/>
    <w:rsid w:val="00CA49AB"/>
    <w:rsid w:val="00CA4A2F"/>
    <w:rsid w:val="00CA4B9B"/>
    <w:rsid w:val="00CA4EC9"/>
    <w:rsid w:val="00CB03D4"/>
    <w:rsid w:val="00CB0617"/>
    <w:rsid w:val="00CB137B"/>
    <w:rsid w:val="00CB2E56"/>
    <w:rsid w:val="00CB43DE"/>
    <w:rsid w:val="00CB59F3"/>
    <w:rsid w:val="00CB679D"/>
    <w:rsid w:val="00CB7D0F"/>
    <w:rsid w:val="00CC0584"/>
    <w:rsid w:val="00CC0BCB"/>
    <w:rsid w:val="00CC35EF"/>
    <w:rsid w:val="00CC4908"/>
    <w:rsid w:val="00CC5048"/>
    <w:rsid w:val="00CC6246"/>
    <w:rsid w:val="00CD0232"/>
    <w:rsid w:val="00CD3173"/>
    <w:rsid w:val="00CD7ABB"/>
    <w:rsid w:val="00CD7F7E"/>
    <w:rsid w:val="00CE02F4"/>
    <w:rsid w:val="00CE166A"/>
    <w:rsid w:val="00CE268E"/>
    <w:rsid w:val="00CE3315"/>
    <w:rsid w:val="00CE5E46"/>
    <w:rsid w:val="00CF10E3"/>
    <w:rsid w:val="00CF49CC"/>
    <w:rsid w:val="00CF6B32"/>
    <w:rsid w:val="00D01BD0"/>
    <w:rsid w:val="00D04F0B"/>
    <w:rsid w:val="00D1463A"/>
    <w:rsid w:val="00D15FDC"/>
    <w:rsid w:val="00D1724E"/>
    <w:rsid w:val="00D17654"/>
    <w:rsid w:val="00D21DCD"/>
    <w:rsid w:val="00D252C9"/>
    <w:rsid w:val="00D259A3"/>
    <w:rsid w:val="00D270FA"/>
    <w:rsid w:val="00D27A80"/>
    <w:rsid w:val="00D32DDF"/>
    <w:rsid w:val="00D33C83"/>
    <w:rsid w:val="00D35DB4"/>
    <w:rsid w:val="00D35E7C"/>
    <w:rsid w:val="00D36206"/>
    <w:rsid w:val="00D3700C"/>
    <w:rsid w:val="00D41940"/>
    <w:rsid w:val="00D427F0"/>
    <w:rsid w:val="00D4543E"/>
    <w:rsid w:val="00D506B7"/>
    <w:rsid w:val="00D5329F"/>
    <w:rsid w:val="00D54745"/>
    <w:rsid w:val="00D57761"/>
    <w:rsid w:val="00D603BF"/>
    <w:rsid w:val="00D63288"/>
    <w:rsid w:val="00D638E0"/>
    <w:rsid w:val="00D653B1"/>
    <w:rsid w:val="00D740A5"/>
    <w:rsid w:val="00D74AE1"/>
    <w:rsid w:val="00D75A57"/>
    <w:rsid w:val="00D75D42"/>
    <w:rsid w:val="00D80A15"/>
    <w:rsid w:val="00D80B20"/>
    <w:rsid w:val="00D80EB4"/>
    <w:rsid w:val="00D83DF2"/>
    <w:rsid w:val="00D865A8"/>
    <w:rsid w:val="00D8687F"/>
    <w:rsid w:val="00D9012A"/>
    <w:rsid w:val="00D90C03"/>
    <w:rsid w:val="00D91483"/>
    <w:rsid w:val="00D91608"/>
    <w:rsid w:val="00D92594"/>
    <w:rsid w:val="00D92C2D"/>
    <w:rsid w:val="00D93144"/>
    <w:rsid w:val="00D9361E"/>
    <w:rsid w:val="00D93669"/>
    <w:rsid w:val="00D93F0F"/>
    <w:rsid w:val="00D94F38"/>
    <w:rsid w:val="00D95981"/>
    <w:rsid w:val="00D97A07"/>
    <w:rsid w:val="00DA005A"/>
    <w:rsid w:val="00DA0383"/>
    <w:rsid w:val="00DA17CD"/>
    <w:rsid w:val="00DA4A1E"/>
    <w:rsid w:val="00DA56B4"/>
    <w:rsid w:val="00DB25B3"/>
    <w:rsid w:val="00DB3C16"/>
    <w:rsid w:val="00DB7AE7"/>
    <w:rsid w:val="00DC1C10"/>
    <w:rsid w:val="00DC231D"/>
    <w:rsid w:val="00DC6F92"/>
    <w:rsid w:val="00DD11AE"/>
    <w:rsid w:val="00DD1D5F"/>
    <w:rsid w:val="00DD37E5"/>
    <w:rsid w:val="00DD5CB7"/>
    <w:rsid w:val="00DD606F"/>
    <w:rsid w:val="00DD60F2"/>
    <w:rsid w:val="00DD69FB"/>
    <w:rsid w:val="00DE0893"/>
    <w:rsid w:val="00DE0B03"/>
    <w:rsid w:val="00DE2814"/>
    <w:rsid w:val="00DE6796"/>
    <w:rsid w:val="00DF41B2"/>
    <w:rsid w:val="00DF76E9"/>
    <w:rsid w:val="00E003B5"/>
    <w:rsid w:val="00E01272"/>
    <w:rsid w:val="00E03067"/>
    <w:rsid w:val="00E03814"/>
    <w:rsid w:val="00E03846"/>
    <w:rsid w:val="00E03A07"/>
    <w:rsid w:val="00E04E4B"/>
    <w:rsid w:val="00E06421"/>
    <w:rsid w:val="00E10BDB"/>
    <w:rsid w:val="00E1554C"/>
    <w:rsid w:val="00E16EB4"/>
    <w:rsid w:val="00E17487"/>
    <w:rsid w:val="00E20A7D"/>
    <w:rsid w:val="00E21A27"/>
    <w:rsid w:val="00E22643"/>
    <w:rsid w:val="00E22710"/>
    <w:rsid w:val="00E27A2F"/>
    <w:rsid w:val="00E30A98"/>
    <w:rsid w:val="00E33CAF"/>
    <w:rsid w:val="00E346AA"/>
    <w:rsid w:val="00E374C2"/>
    <w:rsid w:val="00E378B3"/>
    <w:rsid w:val="00E42A94"/>
    <w:rsid w:val="00E4395E"/>
    <w:rsid w:val="00E458BF"/>
    <w:rsid w:val="00E46A8A"/>
    <w:rsid w:val="00E46ED3"/>
    <w:rsid w:val="00E47285"/>
    <w:rsid w:val="00E5035D"/>
    <w:rsid w:val="00E51C33"/>
    <w:rsid w:val="00E54676"/>
    <w:rsid w:val="00E54AD5"/>
    <w:rsid w:val="00E54BFB"/>
    <w:rsid w:val="00E54CD7"/>
    <w:rsid w:val="00E62D46"/>
    <w:rsid w:val="00E655D2"/>
    <w:rsid w:val="00E65CAE"/>
    <w:rsid w:val="00E706E7"/>
    <w:rsid w:val="00E71B16"/>
    <w:rsid w:val="00E722AD"/>
    <w:rsid w:val="00E76B2C"/>
    <w:rsid w:val="00E77587"/>
    <w:rsid w:val="00E808AD"/>
    <w:rsid w:val="00E80D91"/>
    <w:rsid w:val="00E818AD"/>
    <w:rsid w:val="00E83EDF"/>
    <w:rsid w:val="00E84229"/>
    <w:rsid w:val="00E843F0"/>
    <w:rsid w:val="00E84965"/>
    <w:rsid w:val="00E86147"/>
    <w:rsid w:val="00E877DC"/>
    <w:rsid w:val="00E90CF3"/>
    <w:rsid w:val="00E90E4E"/>
    <w:rsid w:val="00E9391E"/>
    <w:rsid w:val="00E93ED1"/>
    <w:rsid w:val="00E96C8E"/>
    <w:rsid w:val="00EA1052"/>
    <w:rsid w:val="00EA1C31"/>
    <w:rsid w:val="00EA218F"/>
    <w:rsid w:val="00EA4F29"/>
    <w:rsid w:val="00EA5B27"/>
    <w:rsid w:val="00EA5F83"/>
    <w:rsid w:val="00EA6F9D"/>
    <w:rsid w:val="00EB2273"/>
    <w:rsid w:val="00EB3ABC"/>
    <w:rsid w:val="00EB6C62"/>
    <w:rsid w:val="00EB6F3C"/>
    <w:rsid w:val="00EC0CF9"/>
    <w:rsid w:val="00EC1E2C"/>
    <w:rsid w:val="00EC254E"/>
    <w:rsid w:val="00EC2B9A"/>
    <w:rsid w:val="00EC3723"/>
    <w:rsid w:val="00EC568A"/>
    <w:rsid w:val="00EC58E2"/>
    <w:rsid w:val="00EC7C87"/>
    <w:rsid w:val="00ED030E"/>
    <w:rsid w:val="00ED0F5C"/>
    <w:rsid w:val="00ED1478"/>
    <w:rsid w:val="00ED2672"/>
    <w:rsid w:val="00ED2A8D"/>
    <w:rsid w:val="00ED3784"/>
    <w:rsid w:val="00ED4450"/>
    <w:rsid w:val="00ED7692"/>
    <w:rsid w:val="00EE09EA"/>
    <w:rsid w:val="00EE2455"/>
    <w:rsid w:val="00EE2F17"/>
    <w:rsid w:val="00EE374E"/>
    <w:rsid w:val="00EE3A88"/>
    <w:rsid w:val="00EE447A"/>
    <w:rsid w:val="00EE54CB"/>
    <w:rsid w:val="00EE6424"/>
    <w:rsid w:val="00EF0325"/>
    <w:rsid w:val="00EF1936"/>
    <w:rsid w:val="00EF1C54"/>
    <w:rsid w:val="00EF404B"/>
    <w:rsid w:val="00EF5FD9"/>
    <w:rsid w:val="00EF7197"/>
    <w:rsid w:val="00F00376"/>
    <w:rsid w:val="00F01347"/>
    <w:rsid w:val="00F01F0C"/>
    <w:rsid w:val="00F02A5A"/>
    <w:rsid w:val="00F06ECB"/>
    <w:rsid w:val="00F1078D"/>
    <w:rsid w:val="00F1085D"/>
    <w:rsid w:val="00F10DD2"/>
    <w:rsid w:val="00F11368"/>
    <w:rsid w:val="00F11764"/>
    <w:rsid w:val="00F118B2"/>
    <w:rsid w:val="00F11C2C"/>
    <w:rsid w:val="00F157E2"/>
    <w:rsid w:val="00F16C7D"/>
    <w:rsid w:val="00F171D4"/>
    <w:rsid w:val="00F259E2"/>
    <w:rsid w:val="00F3062A"/>
    <w:rsid w:val="00F30739"/>
    <w:rsid w:val="00F315A4"/>
    <w:rsid w:val="00F346A3"/>
    <w:rsid w:val="00F34FB6"/>
    <w:rsid w:val="00F404B9"/>
    <w:rsid w:val="00F40DC3"/>
    <w:rsid w:val="00F41700"/>
    <w:rsid w:val="00F41F0B"/>
    <w:rsid w:val="00F44E91"/>
    <w:rsid w:val="00F45BE1"/>
    <w:rsid w:val="00F45E57"/>
    <w:rsid w:val="00F45EDF"/>
    <w:rsid w:val="00F460D9"/>
    <w:rsid w:val="00F50222"/>
    <w:rsid w:val="00F50AF6"/>
    <w:rsid w:val="00F51923"/>
    <w:rsid w:val="00F52277"/>
    <w:rsid w:val="00F527AC"/>
    <w:rsid w:val="00F5503F"/>
    <w:rsid w:val="00F553C2"/>
    <w:rsid w:val="00F55AD7"/>
    <w:rsid w:val="00F61D83"/>
    <w:rsid w:val="00F61E03"/>
    <w:rsid w:val="00F634D8"/>
    <w:rsid w:val="00F636EF"/>
    <w:rsid w:val="00F64BE0"/>
    <w:rsid w:val="00F654FF"/>
    <w:rsid w:val="00F65DD1"/>
    <w:rsid w:val="00F67367"/>
    <w:rsid w:val="00F707B3"/>
    <w:rsid w:val="00F71135"/>
    <w:rsid w:val="00F71D48"/>
    <w:rsid w:val="00F730DC"/>
    <w:rsid w:val="00F741EE"/>
    <w:rsid w:val="00F74309"/>
    <w:rsid w:val="00F75164"/>
    <w:rsid w:val="00F80FAA"/>
    <w:rsid w:val="00F828E7"/>
    <w:rsid w:val="00F82C35"/>
    <w:rsid w:val="00F83068"/>
    <w:rsid w:val="00F83C6A"/>
    <w:rsid w:val="00F85647"/>
    <w:rsid w:val="00F865D0"/>
    <w:rsid w:val="00F902D4"/>
    <w:rsid w:val="00F90461"/>
    <w:rsid w:val="00F91B03"/>
    <w:rsid w:val="00F92359"/>
    <w:rsid w:val="00F936C7"/>
    <w:rsid w:val="00F95B4D"/>
    <w:rsid w:val="00F95F18"/>
    <w:rsid w:val="00FA370D"/>
    <w:rsid w:val="00FA5F89"/>
    <w:rsid w:val="00FA66F1"/>
    <w:rsid w:val="00FB455C"/>
    <w:rsid w:val="00FB4C1A"/>
    <w:rsid w:val="00FB5308"/>
    <w:rsid w:val="00FB5647"/>
    <w:rsid w:val="00FC378B"/>
    <w:rsid w:val="00FC3977"/>
    <w:rsid w:val="00FC63A9"/>
    <w:rsid w:val="00FC6DC3"/>
    <w:rsid w:val="00FC7D19"/>
    <w:rsid w:val="00FD2566"/>
    <w:rsid w:val="00FD25C7"/>
    <w:rsid w:val="00FD2F16"/>
    <w:rsid w:val="00FD4BB0"/>
    <w:rsid w:val="00FD6065"/>
    <w:rsid w:val="00FE1D34"/>
    <w:rsid w:val="00FE244F"/>
    <w:rsid w:val="00FE2A6F"/>
    <w:rsid w:val="00FE379C"/>
    <w:rsid w:val="00FE6F9D"/>
    <w:rsid w:val="00FF2C98"/>
    <w:rsid w:val="00FF418D"/>
    <w:rsid w:val="00FF5330"/>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35EA0"/>
    <w:pPr>
      <w:spacing w:after="0" w:line="216" w:lineRule="atLeast"/>
    </w:pPr>
    <w:rPr>
      <w:sz w:val="18"/>
      <w:lang w:val="en-GB"/>
    </w:rPr>
  </w:style>
  <w:style w:type="paragraph" w:styleId="Kop1">
    <w:name w:val="heading 1"/>
    <w:next w:val="Standaard"/>
    <w:link w:val="Kop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ind w:left="992" w:hanging="425"/>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074A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iPriority w:val="99"/>
    <w:unhideWhenUsed/>
    <w:rsid w:val="00380350"/>
    <w:rPr>
      <w:noProof w:val="0"/>
      <w:sz w:val="18"/>
      <w:szCs w:val="18"/>
      <w:lang w:val="en-GB"/>
    </w:rPr>
  </w:style>
  <w:style w:type="paragraph" w:styleId="Tekstopmerking">
    <w:name w:val="annotation text"/>
    <w:basedOn w:val="Standaard"/>
    <w:link w:val="TekstopmerkingChar"/>
    <w:uiPriority w:val="99"/>
    <w:unhideWhenUsed/>
    <w:rsid w:val="00380350"/>
    <w:pPr>
      <w:spacing w:line="240" w:lineRule="auto"/>
    </w:pPr>
    <w:rPr>
      <w:sz w:val="24"/>
      <w:szCs w:val="24"/>
    </w:rPr>
  </w:style>
  <w:style w:type="character" w:customStyle="1" w:styleId="TekstopmerkingChar">
    <w:name w:val="Tekst opmerking Char"/>
    <w:basedOn w:val="Standaardalinea-lettertype"/>
    <w:link w:val="Tekstopmerking"/>
    <w:uiPriority w:val="99"/>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9"/>
      </w:numPr>
      <w:jc w:val="center"/>
    </w:pPr>
    <w:rPr>
      <w:i/>
      <w:color w:val="00558C"/>
      <w:lang w:eastAsia="en-GB"/>
    </w:rPr>
  </w:style>
  <w:style w:type="paragraph" w:customStyle="1" w:styleId="Figurecaption">
    <w:name w:val="Figure caption"/>
    <w:basedOn w:val="Bijschrift"/>
    <w:next w:val="Standaard"/>
    <w:qFormat/>
    <w:rsid w:val="00DD69FB"/>
    <w:pPr>
      <w:numPr>
        <w:numId w:val="6"/>
      </w:numPr>
      <w:spacing w:before="240" w:after="240"/>
      <w:jc w:val="cente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0"/>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Lijstalinea">
    <w:name w:val="List Paragraph"/>
    <w:basedOn w:val="Standaard"/>
    <w:uiPriority w:val="34"/>
    <w:qFormat/>
    <w:rsid w:val="00DA0383"/>
    <w:pPr>
      <w:ind w:left="720"/>
      <w:contextualSpacing/>
    </w:pPr>
  </w:style>
  <w:style w:type="paragraph" w:styleId="Eindnoottekst">
    <w:name w:val="endnote text"/>
    <w:basedOn w:val="Standaard"/>
    <w:link w:val="EindnoottekstChar"/>
    <w:uiPriority w:val="99"/>
    <w:semiHidden/>
    <w:unhideWhenUsed/>
    <w:rsid w:val="001B66A7"/>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1B66A7"/>
    <w:rPr>
      <w:sz w:val="20"/>
      <w:szCs w:val="20"/>
      <w:lang w:val="en-GB"/>
    </w:rPr>
  </w:style>
  <w:style w:type="character" w:styleId="Eindnootmarkering">
    <w:name w:val="endnote reference"/>
    <w:basedOn w:val="Standaardalinea-lettertype"/>
    <w:uiPriority w:val="99"/>
    <w:semiHidden/>
    <w:unhideWhenUsed/>
    <w:rsid w:val="001B66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34"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FA19B23-50D7-4CE2-8186-4BC8D798E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92741A26-E415-4354-A59B-727535A8ED14}">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91</TotalTime>
  <Pages>23</Pages>
  <Words>7455</Words>
  <Characters>41008</Characters>
  <Application>Microsoft Office Word</Application>
  <DocSecurity>0</DocSecurity>
  <Lines>341</Lines>
  <Paragraphs>96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48367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Jeffrey</cp:lastModifiedBy>
  <cp:revision>16</cp:revision>
  <cp:lastPrinted>2020-11-25T08:30:00Z</cp:lastPrinted>
  <dcterms:created xsi:type="dcterms:W3CDTF">2023-10-17T13:30:00Z</dcterms:created>
  <dcterms:modified xsi:type="dcterms:W3CDTF">2023-10-18T12:05:00Z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